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9CD" w:rsidRPr="00207781" w:rsidRDefault="009B59CD">
      <w:pPr>
        <w:rPr>
          <w:rFonts w:ascii="Calibri" w:hAnsi="Calibri" w:cs="Tahoma"/>
          <w:sz w:val="18"/>
          <w:szCs w:val="18"/>
        </w:rPr>
      </w:pPr>
    </w:p>
    <w:p w:rsidR="009B59CD" w:rsidRPr="00207781" w:rsidRDefault="009B59CD">
      <w:pPr>
        <w:rPr>
          <w:rFonts w:ascii="Calibri" w:hAnsi="Calibri" w:cs="Tahoma"/>
          <w:sz w:val="18"/>
          <w:szCs w:val="18"/>
        </w:rPr>
      </w:pPr>
    </w:p>
    <w:p w:rsidR="009B59CD" w:rsidRPr="00207781" w:rsidRDefault="009B59CD">
      <w:pPr>
        <w:rPr>
          <w:rFonts w:ascii="Calibri" w:hAnsi="Calibri" w:cs="Tahoma"/>
          <w:sz w:val="18"/>
          <w:szCs w:val="18"/>
        </w:rPr>
      </w:pPr>
    </w:p>
    <w:p w:rsidR="009B59CD" w:rsidRPr="00207781" w:rsidRDefault="009B59CD" w:rsidP="00207781">
      <w:pPr>
        <w:jc w:val="center"/>
        <w:rPr>
          <w:rFonts w:ascii="Calibri" w:hAnsi="Calibri"/>
          <w:b/>
          <w:sz w:val="48"/>
          <w:szCs w:val="48"/>
        </w:rPr>
      </w:pPr>
      <w:r w:rsidRPr="00207781">
        <w:rPr>
          <w:rFonts w:ascii="Calibri" w:hAnsi="Calibri"/>
          <w:b/>
          <w:sz w:val="48"/>
          <w:szCs w:val="48"/>
        </w:rPr>
        <w:t>TMDXEVM</w:t>
      </w:r>
      <w:smartTag w:uri="urn:schemas-microsoft-com:office:smarttags" w:element="chmetcnv">
        <w:smartTagPr>
          <w:attr w:name="TCSC" w:val="0"/>
          <w:attr w:name="NumberType" w:val="1"/>
          <w:attr w:name="Negative" w:val="False"/>
          <w:attr w:name="HasSpace" w:val="False"/>
          <w:attr w:name="SourceValue" w:val="6678"/>
          <w:attr w:name="UnitName" w:val="l"/>
        </w:smartTagPr>
        <w:r w:rsidRPr="00207781">
          <w:rPr>
            <w:rFonts w:ascii="Calibri" w:hAnsi="Calibri"/>
            <w:b/>
            <w:sz w:val="48"/>
            <w:szCs w:val="48"/>
          </w:rPr>
          <w:t>6678L</w:t>
        </w:r>
      </w:smartTag>
      <w:r w:rsidRPr="00207781">
        <w:rPr>
          <w:rFonts w:ascii="Calibri" w:hAnsi="Calibri"/>
          <w:b/>
          <w:sz w:val="48"/>
          <w:szCs w:val="48"/>
        </w:rPr>
        <w:t xml:space="preserve"> EVM Know</w:t>
      </w:r>
      <w:r>
        <w:rPr>
          <w:rFonts w:ascii="Calibri" w:hAnsi="Calibri"/>
          <w:b/>
          <w:sz w:val="48"/>
          <w:szCs w:val="48"/>
        </w:rPr>
        <w:t>n</w:t>
      </w:r>
      <w:r w:rsidRPr="00207781">
        <w:rPr>
          <w:rFonts w:ascii="Calibri" w:hAnsi="Calibri"/>
          <w:b/>
          <w:sz w:val="48"/>
          <w:szCs w:val="48"/>
        </w:rPr>
        <w:t xml:space="preserve"> issues</w:t>
      </w:r>
    </w:p>
    <w:p w:rsidR="009B59CD" w:rsidRPr="00207781" w:rsidRDefault="009B59CD">
      <w:pPr>
        <w:rPr>
          <w:rFonts w:ascii="Calibri" w:hAnsi="Calibri"/>
        </w:rPr>
      </w:pPr>
    </w:p>
    <w:p w:rsidR="009B59CD" w:rsidRPr="00207781" w:rsidRDefault="009B59CD">
      <w:pPr>
        <w:rPr>
          <w:rFonts w:ascii="Calibri" w:hAnsi="Calibri"/>
          <w:b/>
          <w:sz w:val="32"/>
          <w:szCs w:val="32"/>
        </w:rPr>
      </w:pPr>
      <w:r w:rsidRPr="00207781">
        <w:rPr>
          <w:rFonts w:ascii="Calibri" w:hAnsi="Calibri"/>
          <w:b/>
          <w:sz w:val="32"/>
          <w:szCs w:val="32"/>
        </w:rPr>
        <w:t xml:space="preserve">1. </w:t>
      </w:r>
      <w:r>
        <w:rPr>
          <w:rFonts w:ascii="Calibri" w:hAnsi="Calibri"/>
          <w:b/>
          <w:sz w:val="32"/>
          <w:szCs w:val="32"/>
        </w:rPr>
        <w:t>S</w:t>
      </w:r>
      <w:r w:rsidRPr="00207781">
        <w:rPr>
          <w:rFonts w:ascii="Calibri" w:hAnsi="Calibri"/>
          <w:b/>
          <w:sz w:val="32"/>
          <w:szCs w:val="32"/>
        </w:rPr>
        <w:t xml:space="preserve">oftware and </w:t>
      </w:r>
      <w:r>
        <w:rPr>
          <w:rFonts w:ascii="Calibri" w:hAnsi="Calibri"/>
          <w:b/>
          <w:sz w:val="32"/>
          <w:szCs w:val="32"/>
        </w:rPr>
        <w:t>F</w:t>
      </w:r>
      <w:r w:rsidRPr="00207781">
        <w:rPr>
          <w:rFonts w:ascii="Calibri" w:hAnsi="Calibri"/>
          <w:b/>
          <w:sz w:val="32"/>
          <w:szCs w:val="32"/>
        </w:rPr>
        <w:t xml:space="preserve">irmware </w:t>
      </w:r>
      <w:r>
        <w:rPr>
          <w:rFonts w:ascii="Calibri" w:hAnsi="Calibri"/>
          <w:b/>
          <w:sz w:val="32"/>
          <w:szCs w:val="32"/>
        </w:rPr>
        <w:t>V</w:t>
      </w:r>
      <w:r w:rsidRPr="00207781">
        <w:rPr>
          <w:rFonts w:ascii="Calibri" w:hAnsi="Calibri"/>
          <w:b/>
          <w:sz w:val="32"/>
          <w:szCs w:val="32"/>
        </w:rPr>
        <w:t xml:space="preserve">ersion </w:t>
      </w:r>
      <w:r>
        <w:rPr>
          <w:rFonts w:ascii="Calibri" w:hAnsi="Calibri"/>
          <w:b/>
          <w:sz w:val="32"/>
          <w:szCs w:val="32"/>
        </w:rPr>
        <w:t>List</w:t>
      </w:r>
    </w:p>
    <w:p w:rsidR="009B59CD" w:rsidRPr="00207781" w:rsidRDefault="009B59CD">
      <w:pPr>
        <w:rPr>
          <w:rFonts w:ascii="Calibri" w:hAnsi="Calibri"/>
        </w:rPr>
      </w:pPr>
    </w:p>
    <w:p w:rsidR="009B59CD" w:rsidRPr="004B4977" w:rsidRDefault="009B59CD">
      <w:pPr>
        <w:rPr>
          <w:rFonts w:ascii="Calibri" w:hAnsi="Calibri"/>
          <w:b/>
          <w:sz w:val="32"/>
          <w:szCs w:val="32"/>
        </w:rPr>
      </w:pPr>
      <w:r w:rsidRPr="004B4977">
        <w:rPr>
          <w:rFonts w:ascii="Calibri" w:hAnsi="Calibri"/>
          <w:b/>
          <w:sz w:val="32"/>
          <w:szCs w:val="32"/>
        </w:rPr>
        <w:t>2. TMDXEVM</w:t>
      </w:r>
      <w:smartTag w:uri="urn:schemas-microsoft-com:office:smarttags" w:element="chmetcnv">
        <w:smartTagPr>
          <w:attr w:name="TCSC" w:val="0"/>
          <w:attr w:name="NumberType" w:val="1"/>
          <w:attr w:name="Negative" w:val="False"/>
          <w:attr w:name="HasSpace" w:val="False"/>
          <w:attr w:name="SourceValue" w:val="6678"/>
          <w:attr w:name="UnitName" w:val="l"/>
        </w:smartTagPr>
        <w:r w:rsidRPr="004B4977">
          <w:rPr>
            <w:rFonts w:ascii="Calibri" w:hAnsi="Calibri"/>
            <w:b/>
            <w:sz w:val="32"/>
            <w:szCs w:val="32"/>
          </w:rPr>
          <w:t>6678L</w:t>
        </w:r>
      </w:smartTag>
      <w:r w:rsidRPr="004B4977">
        <w:rPr>
          <w:rFonts w:ascii="Calibri" w:hAnsi="Calibri"/>
          <w:b/>
          <w:sz w:val="32"/>
          <w:szCs w:val="32"/>
        </w:rPr>
        <w:t xml:space="preserve"> EVM Design Enhancement</w:t>
      </w:r>
      <w:r>
        <w:rPr>
          <w:rFonts w:ascii="Calibri" w:hAnsi="Calibri"/>
          <w:b/>
          <w:sz w:val="32"/>
          <w:szCs w:val="32"/>
        </w:rPr>
        <w:t>s</w:t>
      </w:r>
    </w:p>
    <w:p w:rsidR="009B59CD" w:rsidRPr="00207781" w:rsidRDefault="009B59CD">
      <w:pPr>
        <w:rPr>
          <w:rFonts w:ascii="Calibri" w:hAnsi="Calibri"/>
        </w:rPr>
      </w:pPr>
    </w:p>
    <w:p w:rsidR="009B59CD" w:rsidRPr="00DF3333" w:rsidRDefault="009B59CD">
      <w:pPr>
        <w:rPr>
          <w:rFonts w:ascii="Calibri" w:hAnsi="Calibri"/>
          <w:sz w:val="28"/>
          <w:szCs w:val="28"/>
        </w:rPr>
      </w:pPr>
      <w:r w:rsidRPr="00DF3333">
        <w:rPr>
          <w:rFonts w:ascii="Calibri" w:hAnsi="Calibri"/>
          <w:sz w:val="28"/>
          <w:szCs w:val="28"/>
        </w:rPr>
        <w:tab/>
        <w:t xml:space="preserve">2.1 </w:t>
      </w:r>
      <w:r w:rsidRPr="00DF3333">
        <w:rPr>
          <w:rFonts w:ascii="Calibri" w:hAnsi="Calibri"/>
          <w:sz w:val="28"/>
          <w:szCs w:val="28"/>
          <w:u w:val="single"/>
        </w:rPr>
        <w:t>Unexpected EVM Reset Event</w:t>
      </w:r>
    </w:p>
    <w:p w:rsidR="009B59CD" w:rsidRPr="00DF3333" w:rsidRDefault="009B59CD">
      <w:pPr>
        <w:rPr>
          <w:rFonts w:ascii="Calibri" w:hAnsi="Calibri"/>
          <w:sz w:val="28"/>
          <w:szCs w:val="28"/>
        </w:rPr>
      </w:pPr>
      <w:r w:rsidRPr="00DF3333">
        <w:rPr>
          <w:rFonts w:ascii="Calibri" w:hAnsi="Calibri"/>
          <w:sz w:val="28"/>
          <w:szCs w:val="28"/>
        </w:rPr>
        <w:tab/>
        <w:t xml:space="preserve">2.2 </w:t>
      </w:r>
      <w:r w:rsidRPr="00DF3333">
        <w:rPr>
          <w:rFonts w:ascii="Calibri" w:hAnsi="Calibri"/>
          <w:sz w:val="28"/>
          <w:szCs w:val="28"/>
          <w:u w:val="single"/>
        </w:rPr>
        <w:t>Incorrect pin out on the HyperLink1 connector</w:t>
      </w:r>
    </w:p>
    <w:p w:rsidR="009B59CD" w:rsidRPr="00DF3333" w:rsidRDefault="009B59CD">
      <w:pPr>
        <w:rPr>
          <w:rFonts w:ascii="Calibri" w:hAnsi="Calibri"/>
          <w:sz w:val="28"/>
          <w:szCs w:val="28"/>
        </w:rPr>
      </w:pPr>
      <w:r w:rsidRPr="00DF3333">
        <w:rPr>
          <w:rFonts w:ascii="Calibri" w:hAnsi="Calibri"/>
          <w:sz w:val="28"/>
          <w:szCs w:val="28"/>
        </w:rPr>
        <w:tab/>
        <w:t xml:space="preserve">2.3 </w:t>
      </w:r>
      <w:r w:rsidRPr="00DF3333">
        <w:rPr>
          <w:rFonts w:ascii="Calibri" w:hAnsi="Calibri"/>
          <w:sz w:val="28"/>
          <w:szCs w:val="28"/>
          <w:u w:val="single"/>
        </w:rPr>
        <w:t>No support of the PCIE-CLK from the AMC FCLK</w:t>
      </w:r>
    </w:p>
    <w:p w:rsidR="009B59CD" w:rsidRPr="00DF3333" w:rsidRDefault="009B59CD">
      <w:pPr>
        <w:rPr>
          <w:rFonts w:ascii="Calibri" w:hAnsi="Calibri"/>
          <w:sz w:val="28"/>
          <w:szCs w:val="28"/>
        </w:rPr>
      </w:pPr>
      <w:r w:rsidRPr="00DF3333">
        <w:rPr>
          <w:rFonts w:ascii="Calibri" w:hAnsi="Calibri"/>
          <w:sz w:val="28"/>
          <w:szCs w:val="28"/>
        </w:rPr>
        <w:tab/>
        <w:t xml:space="preserve">2.4 </w:t>
      </w:r>
      <w:r w:rsidRPr="00DF3333">
        <w:rPr>
          <w:rFonts w:ascii="Calibri" w:hAnsi="Calibri"/>
          <w:sz w:val="28"/>
          <w:szCs w:val="28"/>
          <w:u w:val="single"/>
        </w:rPr>
        <w:t>The CVDD (AVS) power solution on the TMDXEVM</w:t>
      </w:r>
      <w:smartTag w:uri="urn:schemas-microsoft-com:office:smarttags" w:element="chmetcnv">
        <w:smartTagPr>
          <w:attr w:name="TCSC" w:val="0"/>
          <w:attr w:name="NumberType" w:val="1"/>
          <w:attr w:name="Negative" w:val="False"/>
          <w:attr w:name="HasSpace" w:val="False"/>
          <w:attr w:name="SourceValue" w:val="6678"/>
          <w:attr w:name="UnitName" w:val="l"/>
        </w:smartTagPr>
        <w:r w:rsidRPr="00DF3333">
          <w:rPr>
            <w:rFonts w:ascii="Calibri" w:hAnsi="Calibri"/>
            <w:sz w:val="28"/>
            <w:szCs w:val="28"/>
            <w:u w:val="single"/>
          </w:rPr>
          <w:t>6678L</w:t>
        </w:r>
      </w:smartTag>
      <w:r w:rsidRPr="00DF3333">
        <w:rPr>
          <w:rFonts w:ascii="Calibri" w:hAnsi="Calibri"/>
          <w:sz w:val="28"/>
          <w:szCs w:val="28"/>
          <w:u w:val="single"/>
        </w:rPr>
        <w:t xml:space="preserve"> EVM</w:t>
      </w:r>
    </w:p>
    <w:p w:rsidR="009B59CD" w:rsidRPr="00DF3333" w:rsidRDefault="009B59CD">
      <w:pPr>
        <w:rPr>
          <w:rFonts w:ascii="Calibri" w:hAnsi="Calibri"/>
          <w:sz w:val="28"/>
          <w:szCs w:val="28"/>
        </w:rPr>
      </w:pPr>
      <w:r w:rsidRPr="00DF3333">
        <w:rPr>
          <w:rFonts w:ascii="Calibri" w:hAnsi="Calibri"/>
          <w:sz w:val="28"/>
          <w:szCs w:val="28"/>
        </w:rPr>
        <w:tab/>
        <w:t xml:space="preserve">2.5 </w:t>
      </w:r>
      <w:r w:rsidRPr="00DF3333">
        <w:rPr>
          <w:rFonts w:ascii="Calibri" w:hAnsi="Calibri"/>
          <w:sz w:val="28"/>
          <w:szCs w:val="28"/>
          <w:u w:val="single"/>
        </w:rPr>
        <w:t>The Smart-Reflex® Function</w:t>
      </w:r>
      <w:r>
        <w:rPr>
          <w:rFonts w:ascii="Calibri" w:hAnsi="Calibri"/>
          <w:sz w:val="28"/>
          <w:szCs w:val="28"/>
          <w:u w:val="single"/>
        </w:rPr>
        <w:t xml:space="preserve"> on</w:t>
      </w:r>
      <w:r w:rsidRPr="00DF3333">
        <w:rPr>
          <w:rFonts w:ascii="Calibri" w:hAnsi="Calibri"/>
          <w:sz w:val="28"/>
          <w:szCs w:val="28"/>
          <w:u w:val="single"/>
        </w:rPr>
        <w:t xml:space="preserve"> </w:t>
      </w:r>
      <w:r>
        <w:rPr>
          <w:rFonts w:ascii="Calibri" w:hAnsi="Calibri"/>
          <w:sz w:val="28"/>
          <w:szCs w:val="28"/>
          <w:u w:val="single"/>
        </w:rPr>
        <w:t xml:space="preserve">the </w:t>
      </w:r>
      <w:r w:rsidRPr="00DF3333">
        <w:rPr>
          <w:rFonts w:ascii="Calibri" w:hAnsi="Calibri"/>
          <w:sz w:val="28"/>
          <w:szCs w:val="28"/>
          <w:u w:val="single"/>
        </w:rPr>
        <w:t>EVM</w:t>
      </w:r>
      <w:r>
        <w:rPr>
          <w:rFonts w:ascii="Calibri" w:hAnsi="Calibri"/>
          <w:sz w:val="28"/>
          <w:szCs w:val="28"/>
          <w:u w:val="single"/>
        </w:rPr>
        <w:t>s</w:t>
      </w:r>
    </w:p>
    <w:p w:rsidR="009B59CD" w:rsidRPr="00DF3333" w:rsidRDefault="009B59CD" w:rsidP="00BD3CCF">
      <w:pPr>
        <w:rPr>
          <w:rFonts w:ascii="Calibri" w:hAnsi="Calibri"/>
          <w:sz w:val="28"/>
          <w:szCs w:val="28"/>
        </w:rPr>
      </w:pPr>
      <w:r w:rsidRPr="00DF3333">
        <w:rPr>
          <w:rFonts w:ascii="Calibri" w:hAnsi="Calibri"/>
          <w:sz w:val="28"/>
          <w:szCs w:val="28"/>
        </w:rPr>
        <w:tab/>
        <w:t xml:space="preserve">2.6 </w:t>
      </w:r>
      <w:r w:rsidRPr="00DF3333">
        <w:rPr>
          <w:rFonts w:ascii="Calibri" w:hAnsi="Calibri"/>
          <w:sz w:val="28"/>
          <w:szCs w:val="28"/>
          <w:u w:val="single"/>
        </w:rPr>
        <w:t>The FPGA code update issue</w:t>
      </w:r>
      <w:r>
        <w:rPr>
          <w:rFonts w:ascii="Calibri" w:hAnsi="Calibri"/>
          <w:sz w:val="28"/>
          <w:szCs w:val="28"/>
          <w:u w:val="single"/>
        </w:rPr>
        <w:t xml:space="preserve"> on</w:t>
      </w:r>
      <w:r w:rsidRPr="00DF3333">
        <w:rPr>
          <w:rFonts w:ascii="Calibri" w:hAnsi="Calibri"/>
          <w:sz w:val="28"/>
          <w:szCs w:val="28"/>
          <w:u w:val="single"/>
        </w:rPr>
        <w:t xml:space="preserve"> </w:t>
      </w:r>
      <w:r>
        <w:rPr>
          <w:rFonts w:ascii="Calibri" w:hAnsi="Calibri"/>
          <w:sz w:val="28"/>
          <w:szCs w:val="28"/>
          <w:u w:val="single"/>
        </w:rPr>
        <w:t xml:space="preserve">the </w:t>
      </w:r>
      <w:r w:rsidRPr="00DF3333">
        <w:rPr>
          <w:rFonts w:ascii="Calibri" w:hAnsi="Calibri"/>
          <w:sz w:val="28"/>
          <w:szCs w:val="28"/>
          <w:u w:val="single"/>
        </w:rPr>
        <w:t>EVM</w:t>
      </w:r>
      <w:r>
        <w:rPr>
          <w:rFonts w:ascii="Calibri" w:hAnsi="Calibri"/>
          <w:sz w:val="28"/>
          <w:szCs w:val="28"/>
          <w:u w:val="single"/>
        </w:rPr>
        <w:t>s</w:t>
      </w:r>
    </w:p>
    <w:p w:rsidR="00F60D00" w:rsidRPr="00E146DB" w:rsidRDefault="00F60D00" w:rsidP="00F60D00">
      <w:pPr>
        <w:ind w:firstLineChars="150" w:firstLine="420"/>
        <w:rPr>
          <w:rFonts w:ascii="Calibri" w:hAnsi="Calibri"/>
          <w:sz w:val="28"/>
          <w:szCs w:val="28"/>
        </w:rPr>
      </w:pPr>
    </w:p>
    <w:p w:rsidR="009B59CD" w:rsidRPr="004B4977" w:rsidRDefault="009B59CD" w:rsidP="00BD3CCF">
      <w:pPr>
        <w:rPr>
          <w:rFonts w:ascii="Calibri" w:hAnsi="Calibri"/>
          <w:b/>
          <w:sz w:val="32"/>
          <w:szCs w:val="32"/>
        </w:rPr>
      </w:pPr>
      <w:r>
        <w:rPr>
          <w:rFonts w:ascii="Calibri" w:hAnsi="Calibri"/>
          <w:b/>
          <w:sz w:val="32"/>
          <w:szCs w:val="32"/>
        </w:rPr>
        <w:t>3</w:t>
      </w:r>
      <w:r w:rsidRPr="004B4977">
        <w:rPr>
          <w:rFonts w:ascii="Calibri" w:hAnsi="Calibri"/>
          <w:b/>
          <w:sz w:val="32"/>
          <w:szCs w:val="32"/>
        </w:rPr>
        <w:t>. TMDXEVM</w:t>
      </w:r>
      <w:smartTag w:uri="urn:schemas-microsoft-com:office:smarttags" w:element="chmetcnv">
        <w:smartTagPr>
          <w:attr w:name="TCSC" w:val="0"/>
          <w:attr w:name="NumberType" w:val="1"/>
          <w:attr w:name="Negative" w:val="False"/>
          <w:attr w:name="HasSpace" w:val="False"/>
          <w:attr w:name="SourceValue" w:val="3"/>
          <w:attr w:name="UnitName" w:val="a"/>
        </w:smartTagPr>
        <w:r w:rsidRPr="004B4977">
          <w:rPr>
            <w:rFonts w:ascii="Calibri" w:hAnsi="Calibri"/>
            <w:b/>
            <w:sz w:val="32"/>
            <w:szCs w:val="32"/>
          </w:rPr>
          <w:t>6678L</w:t>
        </w:r>
      </w:smartTag>
      <w:r w:rsidRPr="004B4977">
        <w:rPr>
          <w:rFonts w:ascii="Calibri" w:hAnsi="Calibri"/>
          <w:b/>
          <w:sz w:val="32"/>
          <w:szCs w:val="32"/>
        </w:rPr>
        <w:t xml:space="preserve"> EVM </w:t>
      </w:r>
      <w:r>
        <w:rPr>
          <w:rFonts w:ascii="Calibri" w:hAnsi="Calibri"/>
          <w:b/>
          <w:sz w:val="32"/>
          <w:szCs w:val="32"/>
        </w:rPr>
        <w:t>Schematic Corrections</w:t>
      </w:r>
    </w:p>
    <w:p w:rsidR="00D818B2" w:rsidRPr="00D818B2" w:rsidRDefault="00D818B2">
      <w:pPr>
        <w:rPr>
          <w:rFonts w:ascii="Calibri" w:hAnsi="Calibri"/>
        </w:rPr>
      </w:pPr>
    </w:p>
    <w:p w:rsidR="009B59CD" w:rsidRPr="00D818B2" w:rsidRDefault="00D818B2">
      <w:pPr>
        <w:rPr>
          <w:rFonts w:ascii="Calibri" w:hAnsi="Calibri"/>
          <w:b/>
          <w:sz w:val="32"/>
          <w:szCs w:val="32"/>
        </w:rPr>
      </w:pPr>
      <w:r w:rsidRPr="00D818B2">
        <w:rPr>
          <w:rFonts w:ascii="Calibri" w:hAnsi="Calibri" w:hint="eastAsia"/>
          <w:b/>
          <w:sz w:val="32"/>
          <w:szCs w:val="32"/>
        </w:rPr>
        <w:t>4.</w:t>
      </w:r>
      <w:ins w:id="0" w:author="Alex" w:date="2011-06-01T23:13:00Z">
        <w:r w:rsidR="00B741D4">
          <w:rPr>
            <w:rFonts w:ascii="Calibri" w:hAnsi="Calibri" w:hint="eastAsia"/>
            <w:b/>
            <w:sz w:val="32"/>
            <w:szCs w:val="32"/>
          </w:rPr>
          <w:t xml:space="preserve"> TMDXEVM</w:t>
        </w:r>
        <w:smartTag w:uri="urn:schemas-microsoft-com:office:smarttags" w:element="chmetcnv">
          <w:smartTagPr>
            <w:attr w:name="TCSC" w:val="0"/>
            <w:attr w:name="NumberType" w:val="1"/>
            <w:attr w:name="Negative" w:val="False"/>
            <w:attr w:name="HasSpace" w:val="False"/>
            <w:attr w:name="SourceValue" w:val="6678"/>
            <w:attr w:name="UnitName" w:val="l"/>
          </w:smartTagPr>
          <w:r w:rsidR="00B741D4">
            <w:rPr>
              <w:rFonts w:ascii="Calibri" w:hAnsi="Calibri" w:hint="eastAsia"/>
              <w:b/>
              <w:sz w:val="32"/>
              <w:szCs w:val="32"/>
            </w:rPr>
            <w:t>6678L</w:t>
          </w:r>
        </w:smartTag>
        <w:r w:rsidR="00B741D4">
          <w:rPr>
            <w:rFonts w:ascii="Calibri" w:hAnsi="Calibri" w:hint="eastAsia"/>
            <w:b/>
            <w:sz w:val="32"/>
            <w:szCs w:val="32"/>
          </w:rPr>
          <w:t xml:space="preserve"> EVM </w:t>
        </w:r>
      </w:ins>
      <w:ins w:id="1" w:author="Alex" w:date="2011-06-01T23:18:00Z">
        <w:r w:rsidR="00673AED">
          <w:rPr>
            <w:rFonts w:ascii="Calibri" w:hAnsi="Calibri" w:hint="eastAsia"/>
            <w:b/>
            <w:sz w:val="32"/>
            <w:szCs w:val="32"/>
          </w:rPr>
          <w:t>Design</w:t>
        </w:r>
      </w:ins>
      <w:ins w:id="2" w:author="Alex" w:date="2011-06-01T23:13:00Z">
        <w:r w:rsidR="00B741D4">
          <w:rPr>
            <w:rFonts w:ascii="Calibri" w:hAnsi="Calibri" w:hint="eastAsia"/>
            <w:b/>
            <w:sz w:val="32"/>
            <w:szCs w:val="32"/>
          </w:rPr>
          <w:t xml:space="preserve"> Improvements</w:t>
        </w:r>
      </w:ins>
      <w:ins w:id="3" w:author="Alex" w:date="2011-06-01T23:14:00Z">
        <w:r w:rsidR="00B741D4">
          <w:rPr>
            <w:rFonts w:ascii="Calibri" w:hAnsi="Calibri" w:hint="eastAsia"/>
            <w:b/>
            <w:sz w:val="32"/>
            <w:szCs w:val="32"/>
          </w:rPr>
          <w:t xml:space="preserve"> for production</w:t>
        </w:r>
      </w:ins>
    </w:p>
    <w:p w:rsidR="00436EE8" w:rsidRPr="00436EE8" w:rsidRDefault="00436EE8" w:rsidP="00436EE8">
      <w:pPr>
        <w:rPr>
          <w:ins w:id="4" w:author="Alex" w:date="2011-06-01T23:27:00Z"/>
          <w:rFonts w:ascii="Calibri" w:hAnsi="Calibri"/>
          <w:b/>
          <w:color w:val="FF0000"/>
          <w:sz w:val="28"/>
          <w:szCs w:val="28"/>
        </w:rPr>
      </w:pPr>
      <w:r w:rsidRPr="00436EE8">
        <w:rPr>
          <w:rFonts w:ascii="Calibri" w:hAnsi="Calibri" w:hint="eastAsia"/>
          <w:color w:val="FF0000"/>
          <w:sz w:val="28"/>
          <w:szCs w:val="28"/>
        </w:rPr>
        <w:tab/>
      </w:r>
      <w:r w:rsidRPr="00436EE8">
        <w:rPr>
          <w:rFonts w:ascii="Calibri" w:hAnsi="Calibri" w:hint="eastAsia"/>
          <w:b/>
          <w:color w:val="FF0000"/>
          <w:sz w:val="28"/>
          <w:szCs w:val="28"/>
        </w:rPr>
        <w:t xml:space="preserve">4.1 The design change from </w:t>
      </w:r>
      <w:r w:rsidR="00444C61" w:rsidRPr="00444C61">
        <w:rPr>
          <w:rFonts w:ascii="Calibri" w:hAnsi="Calibri"/>
          <w:b/>
          <w:color w:val="FF0000"/>
          <w:sz w:val="28"/>
          <w:szCs w:val="28"/>
        </w:rPr>
        <w:t>Beta1 / Beta2 to Rev 1.0 / Rev 2.0 EVMs</w:t>
      </w:r>
      <w:r w:rsidRPr="00436EE8">
        <w:rPr>
          <w:rFonts w:ascii="Calibri" w:hAnsi="Calibri" w:hint="eastAsia"/>
          <w:b/>
          <w:color w:val="FF0000"/>
          <w:sz w:val="28"/>
          <w:szCs w:val="28"/>
        </w:rPr>
        <w:t xml:space="preserve">  </w:t>
      </w:r>
    </w:p>
    <w:p w:rsidR="009F7AB2" w:rsidRPr="00DF3333" w:rsidRDefault="009F7AB2" w:rsidP="009F7AB2">
      <w:pPr>
        <w:numPr>
          <w:ins w:id="5" w:author="Alex" w:date="2011-06-01T23:15:00Z"/>
        </w:numPr>
        <w:rPr>
          <w:ins w:id="6" w:author="Alex" w:date="2011-06-01T23:15:00Z"/>
          <w:rFonts w:ascii="Calibri" w:hAnsi="Calibri"/>
          <w:sz w:val="28"/>
          <w:szCs w:val="28"/>
        </w:rPr>
      </w:pPr>
      <w:smartTag w:uri="urn:schemas-microsoft-com:office:smarttags" w:element="chsdate">
        <w:smartTagPr>
          <w:attr w:name="Year" w:val="1899"/>
          <w:attr w:name="Month" w:val="12"/>
          <w:attr w:name="Day" w:val="30"/>
          <w:attr w:name="IsLunarDate" w:val="False"/>
          <w:attr w:name="IsROCDate" w:val="False"/>
        </w:smartTagPr>
        <w:ins w:id="7" w:author="Alex" w:date="2011-06-01T23:15:00Z">
          <w:r w:rsidRPr="00DF3333">
            <w:rPr>
              <w:rFonts w:ascii="Calibri" w:hAnsi="Calibri"/>
              <w:sz w:val="28"/>
              <w:szCs w:val="28"/>
            </w:rPr>
            <w:tab/>
          </w:r>
        </w:ins>
        <w:r w:rsidR="00436EE8">
          <w:rPr>
            <w:rFonts w:ascii="Calibri" w:hAnsi="Calibri" w:hint="eastAsia"/>
            <w:sz w:val="28"/>
            <w:szCs w:val="28"/>
          </w:rPr>
          <w:tab/>
        </w:r>
        <w:ins w:id="8" w:author="Alex" w:date="2011-06-01T23:15:00Z">
          <w:r>
            <w:rPr>
              <w:rFonts w:ascii="Calibri" w:hAnsi="Calibri" w:hint="eastAsia"/>
              <w:sz w:val="28"/>
              <w:szCs w:val="28"/>
            </w:rPr>
            <w:t>4</w:t>
          </w:r>
          <w:r w:rsidRPr="00DF3333">
            <w:rPr>
              <w:rFonts w:ascii="Calibri" w:hAnsi="Calibri"/>
              <w:sz w:val="28"/>
              <w:szCs w:val="28"/>
            </w:rPr>
            <w:t>.1</w:t>
          </w:r>
        </w:ins>
        <w:r w:rsidR="00436EE8">
          <w:rPr>
            <w:rFonts w:ascii="Calibri" w:hAnsi="Calibri" w:hint="eastAsia"/>
            <w:sz w:val="28"/>
            <w:szCs w:val="28"/>
          </w:rPr>
          <w:t>.1</w:t>
        </w:r>
      </w:smartTag>
      <w:ins w:id="9" w:author="Alex" w:date="2011-06-01T23:15:00Z">
        <w:r w:rsidRPr="00DF3333">
          <w:rPr>
            <w:rFonts w:ascii="Calibri" w:hAnsi="Calibri"/>
            <w:sz w:val="28"/>
            <w:szCs w:val="28"/>
          </w:rPr>
          <w:t xml:space="preserve"> </w:t>
        </w:r>
      </w:ins>
      <w:ins w:id="10" w:author="Alex" w:date="2011-06-01T23:23:00Z">
        <w:r w:rsidR="00D41674">
          <w:rPr>
            <w:rFonts w:ascii="Calibri" w:hAnsi="Calibri" w:hint="eastAsia"/>
            <w:sz w:val="28"/>
            <w:szCs w:val="28"/>
          </w:rPr>
          <w:t>The</w:t>
        </w:r>
      </w:ins>
      <w:ins w:id="11" w:author="Alex" w:date="2011-06-01T23:30:00Z">
        <w:r w:rsidR="003416F1">
          <w:rPr>
            <w:rFonts w:ascii="Calibri" w:hAnsi="Calibri" w:hint="eastAsia"/>
            <w:sz w:val="28"/>
            <w:szCs w:val="28"/>
          </w:rPr>
          <w:t xml:space="preserve"> UCD9222 and UCD7242 design for the</w:t>
        </w:r>
      </w:ins>
      <w:ins w:id="12" w:author="Alex" w:date="2011-06-01T23:23:00Z">
        <w:r w:rsidR="00D41674">
          <w:rPr>
            <w:rFonts w:ascii="Calibri" w:hAnsi="Calibri" w:hint="eastAsia"/>
            <w:sz w:val="28"/>
            <w:szCs w:val="28"/>
          </w:rPr>
          <w:t xml:space="preserve"> CVDD (AVS) power </w:t>
        </w:r>
      </w:ins>
      <w:ins w:id="13" w:author="Alex" w:date="2011-06-01T23:30:00Z">
        <w:r w:rsidR="003416F1">
          <w:rPr>
            <w:rFonts w:ascii="Calibri" w:hAnsi="Calibri" w:hint="eastAsia"/>
            <w:sz w:val="28"/>
            <w:szCs w:val="28"/>
          </w:rPr>
          <w:t>supply</w:t>
        </w:r>
      </w:ins>
    </w:p>
    <w:p w:rsidR="009F7AB2" w:rsidRPr="00DF3333" w:rsidRDefault="009F7AB2" w:rsidP="009F7AB2">
      <w:pPr>
        <w:numPr>
          <w:ins w:id="14" w:author="Alex" w:date="2011-06-01T23:15:00Z"/>
        </w:numPr>
        <w:rPr>
          <w:ins w:id="15" w:author="Alex" w:date="2011-06-01T23:15:00Z"/>
          <w:rFonts w:ascii="Calibri" w:hAnsi="Calibri"/>
          <w:sz w:val="28"/>
          <w:szCs w:val="28"/>
        </w:rPr>
      </w:pPr>
      <w:smartTag w:uri="urn:schemas-microsoft-com:office:smarttags" w:element="chsdate">
        <w:smartTagPr>
          <w:attr w:name="Year" w:val="1899"/>
          <w:attr w:name="Month" w:val="12"/>
          <w:attr w:name="Day" w:val="30"/>
          <w:attr w:name="IsLunarDate" w:val="False"/>
          <w:attr w:name="IsROCDate" w:val="False"/>
        </w:smartTagPr>
        <w:ins w:id="16" w:author="Alex" w:date="2011-06-01T23:15:00Z">
          <w:r>
            <w:rPr>
              <w:rFonts w:ascii="Calibri" w:hAnsi="Calibri"/>
              <w:sz w:val="28"/>
              <w:szCs w:val="28"/>
            </w:rPr>
            <w:tab/>
          </w:r>
        </w:ins>
        <w:r w:rsidR="00436EE8">
          <w:rPr>
            <w:rFonts w:ascii="Calibri" w:hAnsi="Calibri" w:hint="eastAsia"/>
            <w:sz w:val="28"/>
            <w:szCs w:val="28"/>
          </w:rPr>
          <w:tab/>
        </w:r>
        <w:ins w:id="17" w:author="Alex" w:date="2011-06-01T23:15:00Z">
          <w:r>
            <w:rPr>
              <w:rFonts w:ascii="Calibri" w:hAnsi="Calibri" w:hint="eastAsia"/>
              <w:sz w:val="28"/>
              <w:szCs w:val="28"/>
            </w:rPr>
            <w:t>4</w:t>
          </w:r>
          <w:r w:rsidRPr="00DF3333">
            <w:rPr>
              <w:rFonts w:ascii="Calibri" w:hAnsi="Calibri"/>
              <w:sz w:val="28"/>
              <w:szCs w:val="28"/>
            </w:rPr>
            <w:t>.</w:t>
          </w:r>
        </w:ins>
        <w:r w:rsidR="00436EE8">
          <w:rPr>
            <w:rFonts w:ascii="Calibri" w:hAnsi="Calibri" w:hint="eastAsia"/>
            <w:sz w:val="28"/>
            <w:szCs w:val="28"/>
          </w:rPr>
          <w:t>1.</w:t>
        </w:r>
        <w:ins w:id="18" w:author="Alex" w:date="2011-06-01T23:15:00Z">
          <w:r w:rsidRPr="00DF3333">
            <w:rPr>
              <w:rFonts w:ascii="Calibri" w:hAnsi="Calibri"/>
              <w:sz w:val="28"/>
              <w:szCs w:val="28"/>
            </w:rPr>
            <w:t>2</w:t>
          </w:r>
        </w:ins>
      </w:smartTag>
      <w:ins w:id="19" w:author="Alex" w:date="2011-06-01T23:15:00Z">
        <w:r w:rsidRPr="00DF3333">
          <w:rPr>
            <w:rFonts w:ascii="Calibri" w:hAnsi="Calibri"/>
            <w:sz w:val="28"/>
            <w:szCs w:val="28"/>
          </w:rPr>
          <w:t xml:space="preserve"> </w:t>
        </w:r>
      </w:ins>
      <w:ins w:id="20" w:author="Alex" w:date="2011-06-01T23:53:00Z">
        <w:r w:rsidR="00457C37">
          <w:rPr>
            <w:rFonts w:ascii="Calibri" w:hAnsi="Calibri" w:hint="eastAsia"/>
            <w:sz w:val="28"/>
            <w:szCs w:val="28"/>
          </w:rPr>
          <w:t>The PCB routing of DDR3 on TMD</w:t>
        </w:r>
      </w:ins>
      <w:ins w:id="21" w:author="Alex" w:date="2011-06-01T23:54:00Z">
        <w:r w:rsidR="00457C37">
          <w:rPr>
            <w:rFonts w:ascii="Calibri" w:hAnsi="Calibri" w:hint="eastAsia"/>
            <w:sz w:val="28"/>
            <w:szCs w:val="28"/>
          </w:rPr>
          <w:t>XEVM</w:t>
        </w:r>
        <w:smartTag w:uri="urn:schemas-microsoft-com:office:smarttags" w:element="chmetcnv">
          <w:smartTagPr>
            <w:attr w:name="UnitName" w:val="l"/>
            <w:attr w:name="SourceValue" w:val="6678"/>
            <w:attr w:name="HasSpace" w:val="False"/>
            <w:attr w:name="Negative" w:val="False"/>
            <w:attr w:name="NumberType" w:val="1"/>
            <w:attr w:name="TCSC" w:val="0"/>
          </w:smartTagPr>
          <w:r w:rsidR="00457C37">
            <w:rPr>
              <w:rFonts w:ascii="Calibri" w:hAnsi="Calibri" w:hint="eastAsia"/>
              <w:sz w:val="28"/>
              <w:szCs w:val="28"/>
            </w:rPr>
            <w:t>6678L</w:t>
          </w:r>
        </w:smartTag>
        <w:r w:rsidR="0032668C">
          <w:rPr>
            <w:rFonts w:ascii="Calibri" w:hAnsi="Calibri" w:hint="eastAsia"/>
            <w:sz w:val="28"/>
            <w:szCs w:val="28"/>
          </w:rPr>
          <w:t xml:space="preserve"> EVM</w:t>
        </w:r>
      </w:ins>
    </w:p>
    <w:p w:rsidR="009F7AB2" w:rsidRDefault="009F7AB2" w:rsidP="009F7AB2">
      <w:pPr>
        <w:numPr>
          <w:ins w:id="22" w:author="Alex" w:date="2011-06-01T23:15:00Z"/>
        </w:numPr>
        <w:rPr>
          <w:ins w:id="23" w:author="Alex" w:date="2011-06-01T23:37:00Z"/>
          <w:rFonts w:ascii="Calibri" w:hAnsi="Calibri"/>
          <w:sz w:val="28"/>
          <w:szCs w:val="28"/>
        </w:rPr>
      </w:pPr>
      <w:smartTag w:uri="urn:schemas-microsoft-com:office:smarttags" w:element="chsdate">
        <w:smartTagPr>
          <w:attr w:name="Year" w:val="1899"/>
          <w:attr w:name="Month" w:val="12"/>
          <w:attr w:name="Day" w:val="30"/>
          <w:attr w:name="IsLunarDate" w:val="False"/>
          <w:attr w:name="IsROCDate" w:val="False"/>
        </w:smartTagPr>
        <w:ins w:id="24" w:author="Alex" w:date="2011-06-01T23:15:00Z">
          <w:r>
            <w:rPr>
              <w:rFonts w:ascii="Calibri" w:hAnsi="Calibri"/>
              <w:sz w:val="28"/>
              <w:szCs w:val="28"/>
            </w:rPr>
            <w:tab/>
          </w:r>
        </w:ins>
        <w:r w:rsidR="00436EE8">
          <w:rPr>
            <w:rFonts w:ascii="Calibri" w:hAnsi="Calibri" w:hint="eastAsia"/>
            <w:sz w:val="28"/>
            <w:szCs w:val="28"/>
          </w:rPr>
          <w:tab/>
        </w:r>
        <w:ins w:id="25" w:author="Alex" w:date="2011-06-01T23:15:00Z">
          <w:r>
            <w:rPr>
              <w:rFonts w:ascii="Calibri" w:hAnsi="Calibri" w:hint="eastAsia"/>
              <w:sz w:val="28"/>
              <w:szCs w:val="28"/>
            </w:rPr>
            <w:t>4</w:t>
          </w:r>
          <w:r w:rsidRPr="00DF3333">
            <w:rPr>
              <w:rFonts w:ascii="Calibri" w:hAnsi="Calibri"/>
              <w:sz w:val="28"/>
              <w:szCs w:val="28"/>
            </w:rPr>
            <w:t>.</w:t>
          </w:r>
        </w:ins>
        <w:r w:rsidR="00436EE8">
          <w:rPr>
            <w:rFonts w:ascii="Calibri" w:hAnsi="Calibri" w:hint="eastAsia"/>
            <w:sz w:val="28"/>
            <w:szCs w:val="28"/>
          </w:rPr>
          <w:t>1.</w:t>
        </w:r>
        <w:ins w:id="26" w:author="Alex" w:date="2011-06-01T23:15:00Z">
          <w:r w:rsidRPr="00DF3333">
            <w:rPr>
              <w:rFonts w:ascii="Calibri" w:hAnsi="Calibri"/>
              <w:sz w:val="28"/>
              <w:szCs w:val="28"/>
            </w:rPr>
            <w:t>3</w:t>
          </w:r>
        </w:ins>
      </w:smartTag>
      <w:ins w:id="27" w:author="Alex" w:date="2011-06-01T23:15:00Z">
        <w:r w:rsidRPr="00DF3333">
          <w:rPr>
            <w:rFonts w:ascii="Calibri" w:hAnsi="Calibri"/>
            <w:sz w:val="28"/>
            <w:szCs w:val="28"/>
          </w:rPr>
          <w:t xml:space="preserve"> </w:t>
        </w:r>
      </w:ins>
      <w:ins w:id="28" w:author="Alex" w:date="2011-06-01T23:53:00Z">
        <w:r w:rsidR="00457C37">
          <w:rPr>
            <w:rFonts w:ascii="Calibri" w:hAnsi="Calibri" w:hint="eastAsia"/>
            <w:sz w:val="28"/>
            <w:szCs w:val="28"/>
          </w:rPr>
          <w:t xml:space="preserve">The </w:t>
        </w:r>
      </w:ins>
      <w:ins w:id="29" w:author="Alex" w:date="2011-06-01T23:55:00Z">
        <w:r w:rsidR="00E405ED">
          <w:rPr>
            <w:rFonts w:ascii="Calibri" w:hAnsi="Calibri" w:hint="eastAsia"/>
            <w:sz w:val="28"/>
            <w:szCs w:val="28"/>
          </w:rPr>
          <w:t xml:space="preserve">HCSL </w:t>
        </w:r>
      </w:ins>
      <w:ins w:id="30" w:author="Alex" w:date="2011-06-01T23:53:00Z">
        <w:r w:rsidR="00457C37">
          <w:rPr>
            <w:rFonts w:ascii="Calibri" w:hAnsi="Calibri" w:hint="eastAsia"/>
            <w:sz w:val="28"/>
            <w:szCs w:val="28"/>
          </w:rPr>
          <w:t>Support of the PCIE reference clock</w:t>
        </w:r>
      </w:ins>
    </w:p>
    <w:p w:rsidR="006A336E" w:rsidRDefault="006A336E" w:rsidP="009F7AB2">
      <w:pPr>
        <w:numPr>
          <w:ins w:id="31" w:author="Alex" w:date="2011-06-01T23:37:00Z"/>
        </w:numPr>
        <w:rPr>
          <w:rFonts w:ascii="Calibri" w:hAnsi="Calibri"/>
          <w:sz w:val="28"/>
          <w:szCs w:val="28"/>
        </w:rPr>
      </w:pPr>
      <w:smartTag w:uri="urn:schemas-microsoft-com:office:smarttags" w:element="chsdate">
        <w:smartTagPr>
          <w:attr w:name="Year" w:val="1899"/>
          <w:attr w:name="Month" w:val="12"/>
          <w:attr w:name="Day" w:val="30"/>
          <w:attr w:name="IsLunarDate" w:val="False"/>
          <w:attr w:name="IsROCDate" w:val="False"/>
        </w:smartTagPr>
        <w:ins w:id="32" w:author="Alex" w:date="2011-06-01T23:37:00Z">
          <w:r>
            <w:rPr>
              <w:rFonts w:ascii="Calibri" w:hAnsi="Calibri" w:hint="eastAsia"/>
              <w:sz w:val="28"/>
              <w:szCs w:val="28"/>
            </w:rPr>
            <w:tab/>
          </w:r>
        </w:ins>
        <w:r w:rsidR="00436EE8">
          <w:rPr>
            <w:rFonts w:ascii="Calibri" w:hAnsi="Calibri" w:hint="eastAsia"/>
            <w:sz w:val="28"/>
            <w:szCs w:val="28"/>
          </w:rPr>
          <w:tab/>
        </w:r>
        <w:ins w:id="33" w:author="Alex" w:date="2011-06-01T23:37:00Z">
          <w:r>
            <w:rPr>
              <w:rFonts w:ascii="Calibri" w:hAnsi="Calibri" w:hint="eastAsia"/>
              <w:sz w:val="28"/>
              <w:szCs w:val="28"/>
            </w:rPr>
            <w:t>4.</w:t>
          </w:r>
        </w:ins>
        <w:r w:rsidR="00436EE8">
          <w:rPr>
            <w:rFonts w:ascii="Calibri" w:hAnsi="Calibri" w:hint="eastAsia"/>
            <w:sz w:val="28"/>
            <w:szCs w:val="28"/>
          </w:rPr>
          <w:t>1.</w:t>
        </w:r>
        <w:ins w:id="34" w:author="Alex" w:date="2011-06-01T23:37:00Z">
          <w:r>
            <w:rPr>
              <w:rFonts w:ascii="Calibri" w:hAnsi="Calibri" w:hint="eastAsia"/>
              <w:sz w:val="28"/>
              <w:szCs w:val="28"/>
            </w:rPr>
            <w:t>4</w:t>
          </w:r>
        </w:ins>
      </w:smartTag>
      <w:ins w:id="35" w:author="Alex" w:date="2011-06-01T23:37:00Z">
        <w:r>
          <w:rPr>
            <w:rFonts w:ascii="Calibri" w:hAnsi="Calibri" w:hint="eastAsia"/>
            <w:sz w:val="28"/>
            <w:szCs w:val="28"/>
          </w:rPr>
          <w:t xml:space="preserve"> </w:t>
        </w:r>
        <w:r w:rsidR="00E05BDD">
          <w:rPr>
            <w:rFonts w:ascii="Calibri" w:hAnsi="Calibri" w:hint="eastAsia"/>
            <w:sz w:val="28"/>
            <w:szCs w:val="28"/>
          </w:rPr>
          <w:t>Other</w:t>
        </w:r>
      </w:ins>
      <w:ins w:id="36" w:author="Alex" w:date="2011-06-01T23:53:00Z">
        <w:r w:rsidR="00457C37">
          <w:rPr>
            <w:rFonts w:ascii="Calibri" w:hAnsi="Calibri" w:hint="eastAsia"/>
            <w:sz w:val="28"/>
            <w:szCs w:val="28"/>
          </w:rPr>
          <w:t xml:space="preserve"> Change</w:t>
        </w:r>
      </w:ins>
      <w:ins w:id="37" w:author="Alex" w:date="2011-06-01T23:37:00Z">
        <w:r w:rsidR="00E05BDD">
          <w:rPr>
            <w:rFonts w:ascii="Calibri" w:hAnsi="Calibri" w:hint="eastAsia"/>
            <w:sz w:val="28"/>
            <w:szCs w:val="28"/>
          </w:rPr>
          <w:t>s</w:t>
        </w:r>
      </w:ins>
    </w:p>
    <w:p w:rsidR="00436EE8" w:rsidRDefault="00436EE8" w:rsidP="009F7AB2">
      <w:pPr>
        <w:rPr>
          <w:rFonts w:ascii="Calibri" w:hAnsi="Calibri"/>
          <w:sz w:val="28"/>
          <w:szCs w:val="28"/>
        </w:rPr>
      </w:pPr>
    </w:p>
    <w:p w:rsidR="00436EE8" w:rsidRPr="00444C61" w:rsidRDefault="00436EE8" w:rsidP="009F7AB2">
      <w:pPr>
        <w:rPr>
          <w:rFonts w:ascii="Calibri" w:hAnsi="Calibri"/>
          <w:b/>
          <w:color w:val="FF0000"/>
          <w:sz w:val="28"/>
          <w:szCs w:val="28"/>
        </w:rPr>
      </w:pPr>
      <w:r w:rsidRPr="00436EE8">
        <w:rPr>
          <w:rFonts w:ascii="Calibri" w:hAnsi="Calibri" w:hint="eastAsia"/>
          <w:color w:val="FF0000"/>
          <w:sz w:val="28"/>
          <w:szCs w:val="28"/>
        </w:rPr>
        <w:tab/>
      </w:r>
      <w:r>
        <w:rPr>
          <w:rFonts w:ascii="Calibri" w:hAnsi="Calibri" w:hint="eastAsia"/>
          <w:b/>
          <w:color w:val="FF0000"/>
          <w:sz w:val="28"/>
          <w:szCs w:val="28"/>
        </w:rPr>
        <w:t xml:space="preserve">4.2 The design change from </w:t>
      </w:r>
      <w:r w:rsidR="00444C61" w:rsidRPr="00444C61">
        <w:rPr>
          <w:rFonts w:ascii="Calibri" w:hAnsi="Calibri"/>
          <w:b/>
          <w:color w:val="FF0000"/>
          <w:sz w:val="28"/>
          <w:szCs w:val="28"/>
        </w:rPr>
        <w:t>Rev 2.0 to production EVM</w:t>
      </w:r>
    </w:p>
    <w:p w:rsidR="00436EE8" w:rsidRDefault="00436EE8" w:rsidP="00436EE8">
      <w:pPr>
        <w:numPr>
          <w:ilvl w:val="2"/>
          <w:numId w:val="11"/>
        </w:numPr>
        <w:rPr>
          <w:rFonts w:ascii="Calibri" w:hAnsi="Calibri"/>
          <w:color w:val="FF0000"/>
          <w:sz w:val="28"/>
          <w:szCs w:val="28"/>
        </w:rPr>
      </w:pPr>
      <w:ins w:id="38" w:author="Alex" w:date="2011-06-01T23:24:00Z">
        <w:r w:rsidRPr="00436EE8">
          <w:rPr>
            <w:rFonts w:ascii="Calibri" w:hAnsi="Calibri" w:hint="eastAsia"/>
            <w:color w:val="FF0000"/>
            <w:sz w:val="28"/>
            <w:szCs w:val="28"/>
          </w:rPr>
          <w:t xml:space="preserve">The </w:t>
        </w:r>
      </w:ins>
      <w:ins w:id="39" w:author="Alex" w:date="2011-06-01T23:29:00Z">
        <w:r w:rsidRPr="00436EE8">
          <w:rPr>
            <w:rFonts w:ascii="Calibri" w:hAnsi="Calibri" w:hint="eastAsia"/>
            <w:color w:val="FF0000"/>
            <w:sz w:val="28"/>
            <w:szCs w:val="28"/>
          </w:rPr>
          <w:t xml:space="preserve">UCD9222 and UCD7242 design for the </w:t>
        </w:r>
      </w:ins>
      <w:ins w:id="40" w:author="Alex" w:date="2011-06-01T23:24:00Z">
        <w:r w:rsidRPr="00436EE8">
          <w:rPr>
            <w:rFonts w:ascii="Calibri" w:hAnsi="Calibri" w:hint="eastAsia"/>
            <w:color w:val="FF0000"/>
            <w:sz w:val="28"/>
            <w:szCs w:val="28"/>
          </w:rPr>
          <w:t xml:space="preserve">CVDD (AVS) power </w:t>
        </w:r>
      </w:ins>
      <w:ins w:id="41" w:author="Alex" w:date="2011-06-01T23:30:00Z">
        <w:r w:rsidRPr="00436EE8">
          <w:rPr>
            <w:rFonts w:ascii="Calibri" w:hAnsi="Calibri" w:hint="eastAsia"/>
            <w:color w:val="FF0000"/>
            <w:sz w:val="28"/>
            <w:szCs w:val="28"/>
          </w:rPr>
          <w:t>supply</w:t>
        </w:r>
      </w:ins>
    </w:p>
    <w:p w:rsidR="00444C61" w:rsidRDefault="00444C61" w:rsidP="00436EE8">
      <w:pPr>
        <w:numPr>
          <w:ilvl w:val="2"/>
          <w:numId w:val="11"/>
        </w:numPr>
        <w:rPr>
          <w:rFonts w:ascii="Calibri" w:hAnsi="Calibri"/>
          <w:color w:val="FF0000"/>
          <w:sz w:val="28"/>
          <w:szCs w:val="28"/>
        </w:rPr>
      </w:pPr>
      <w:r w:rsidRPr="00444C61">
        <w:rPr>
          <w:rFonts w:ascii="Calibri" w:hAnsi="Calibri"/>
          <w:color w:val="FF0000"/>
          <w:sz w:val="28"/>
          <w:szCs w:val="28"/>
        </w:rPr>
        <w:t>Alternative I</w:t>
      </w:r>
      <w:smartTag w:uri="urn:schemas-microsoft-com:office:smarttags" w:element="chmetcnv">
        <w:smartTagPr>
          <w:attr w:name="UnitName" w:val="C"/>
          <w:attr w:name="SourceValue" w:val="2"/>
          <w:attr w:name="HasSpace" w:val="False"/>
          <w:attr w:name="Negative" w:val="False"/>
          <w:attr w:name="NumberType" w:val="1"/>
          <w:attr w:name="TCSC" w:val="0"/>
        </w:smartTagPr>
        <w:r w:rsidRPr="00444C61">
          <w:rPr>
            <w:rFonts w:ascii="Calibri" w:hAnsi="Calibri"/>
            <w:color w:val="FF0000"/>
            <w:sz w:val="28"/>
            <w:szCs w:val="28"/>
          </w:rPr>
          <w:t>2C</w:t>
        </w:r>
      </w:smartTag>
      <w:r w:rsidRPr="00444C61">
        <w:rPr>
          <w:rFonts w:ascii="Calibri" w:hAnsi="Calibri"/>
          <w:color w:val="FF0000"/>
          <w:sz w:val="28"/>
          <w:szCs w:val="28"/>
        </w:rPr>
        <w:t xml:space="preserve"> route on the AMC finger </w:t>
      </w:r>
    </w:p>
    <w:p w:rsidR="00436EE8" w:rsidRPr="00436EE8" w:rsidRDefault="00444C61" w:rsidP="00436EE8">
      <w:pPr>
        <w:numPr>
          <w:ilvl w:val="2"/>
          <w:numId w:val="11"/>
        </w:numPr>
        <w:rPr>
          <w:rFonts w:ascii="Calibri" w:hAnsi="Calibri"/>
          <w:color w:val="FF0000"/>
          <w:sz w:val="28"/>
          <w:szCs w:val="28"/>
        </w:rPr>
      </w:pPr>
      <w:r w:rsidRPr="00444C61">
        <w:rPr>
          <w:rFonts w:ascii="Calibri" w:hAnsi="Calibri"/>
          <w:color w:val="FF0000"/>
          <w:sz w:val="28"/>
          <w:szCs w:val="28"/>
        </w:rPr>
        <w:t>The clock sources on CDCE62005 for the HyperLink common timing.</w:t>
      </w:r>
    </w:p>
    <w:p w:rsidR="00436EE8" w:rsidRPr="00436EE8" w:rsidRDefault="00436EE8" w:rsidP="00436EE8">
      <w:pPr>
        <w:numPr>
          <w:ilvl w:val="2"/>
          <w:numId w:val="11"/>
        </w:numPr>
        <w:rPr>
          <w:rFonts w:ascii="Calibri" w:hAnsi="Calibri"/>
          <w:color w:val="FF0000"/>
          <w:sz w:val="28"/>
          <w:szCs w:val="28"/>
        </w:rPr>
      </w:pPr>
      <w:r w:rsidRPr="00436EE8">
        <w:rPr>
          <w:rFonts w:ascii="Calibri" w:hAnsi="Calibri"/>
          <w:color w:val="FF0000"/>
          <w:sz w:val="28"/>
          <w:szCs w:val="28"/>
        </w:rPr>
        <w:lastRenderedPageBreak/>
        <w:t>Other Changes</w:t>
      </w:r>
      <w:r>
        <w:rPr>
          <w:rFonts w:ascii="Calibri" w:hAnsi="Calibri" w:hint="eastAsia"/>
          <w:color w:val="FF0000"/>
          <w:sz w:val="28"/>
          <w:szCs w:val="28"/>
        </w:rPr>
        <w:t xml:space="preserve">  </w:t>
      </w:r>
    </w:p>
    <w:p w:rsidR="00436EE8" w:rsidRPr="00436EE8" w:rsidRDefault="00436EE8" w:rsidP="009F7AB2">
      <w:pPr>
        <w:rPr>
          <w:ins w:id="42" w:author="Alex" w:date="2011-06-01T23:15:00Z"/>
          <w:rFonts w:ascii="Calibri" w:hAnsi="Calibri"/>
          <w:sz w:val="28"/>
          <w:szCs w:val="28"/>
        </w:rPr>
      </w:pPr>
    </w:p>
    <w:p w:rsidR="009B59CD" w:rsidRPr="00444C61" w:rsidRDefault="009B59CD" w:rsidP="004B4977">
      <w:pPr>
        <w:rPr>
          <w:rFonts w:ascii="Calibri" w:hAnsi="Calibri"/>
        </w:rPr>
      </w:pPr>
      <w:r w:rsidRPr="00207781">
        <w:rPr>
          <w:rFonts w:ascii="Calibri" w:hAnsi="Calibri"/>
          <w:b/>
          <w:sz w:val="32"/>
          <w:szCs w:val="32"/>
        </w:rPr>
        <w:t xml:space="preserve">1. </w:t>
      </w:r>
      <w:r>
        <w:rPr>
          <w:rFonts w:ascii="Calibri" w:hAnsi="Calibri"/>
          <w:b/>
          <w:sz w:val="32"/>
          <w:szCs w:val="32"/>
        </w:rPr>
        <w:t>S</w:t>
      </w:r>
      <w:r w:rsidRPr="00207781">
        <w:rPr>
          <w:rFonts w:ascii="Calibri" w:hAnsi="Calibri"/>
          <w:b/>
          <w:sz w:val="32"/>
          <w:szCs w:val="32"/>
        </w:rPr>
        <w:t xml:space="preserve">oftware and </w:t>
      </w:r>
      <w:r>
        <w:rPr>
          <w:rFonts w:ascii="Calibri" w:hAnsi="Calibri"/>
          <w:b/>
          <w:sz w:val="32"/>
          <w:szCs w:val="32"/>
        </w:rPr>
        <w:t>F</w:t>
      </w:r>
      <w:r w:rsidRPr="00207781">
        <w:rPr>
          <w:rFonts w:ascii="Calibri" w:hAnsi="Calibri"/>
          <w:b/>
          <w:sz w:val="32"/>
          <w:szCs w:val="32"/>
        </w:rPr>
        <w:t xml:space="preserve">irmware </w:t>
      </w:r>
      <w:r>
        <w:rPr>
          <w:rFonts w:ascii="Calibri" w:hAnsi="Calibri"/>
          <w:b/>
          <w:sz w:val="32"/>
          <w:szCs w:val="32"/>
        </w:rPr>
        <w:t>V</w:t>
      </w:r>
      <w:r w:rsidRPr="00207781">
        <w:rPr>
          <w:rFonts w:ascii="Calibri" w:hAnsi="Calibri"/>
          <w:b/>
          <w:sz w:val="32"/>
          <w:szCs w:val="32"/>
        </w:rPr>
        <w:t xml:space="preserve">ersion </w:t>
      </w:r>
      <w:r>
        <w:rPr>
          <w:rFonts w:ascii="Calibri" w:hAnsi="Calibri"/>
          <w:b/>
          <w:sz w:val="32"/>
          <w:szCs w:val="32"/>
        </w:rPr>
        <w:t>List</w:t>
      </w:r>
    </w:p>
    <w:p w:rsidR="009B59CD" w:rsidRPr="00D71BD8" w:rsidRDefault="009B59CD" w:rsidP="00207781">
      <w:pPr>
        <w:rPr>
          <w:rFonts w:ascii="Calibri" w:hAnsi="Calibri"/>
        </w:rPr>
      </w:pPr>
    </w:p>
    <w:p w:rsidR="009B59CD" w:rsidRPr="00D71BD8" w:rsidRDefault="009B59CD" w:rsidP="00AD4B85">
      <w:pPr>
        <w:jc w:val="both"/>
        <w:rPr>
          <w:rFonts w:ascii="Calibri" w:hAnsi="Calibri"/>
        </w:rPr>
      </w:pPr>
      <w:r w:rsidRPr="00D71BD8">
        <w:rPr>
          <w:rFonts w:ascii="Calibri" w:hAnsi="Calibri"/>
        </w:rPr>
        <w:t xml:space="preserve">The </w:t>
      </w:r>
      <w:r w:rsidR="00436EE8">
        <w:rPr>
          <w:rFonts w:ascii="Calibri" w:hAnsi="Calibri"/>
        </w:rPr>
        <w:t>PCB version on Beta1</w:t>
      </w:r>
      <w:r w:rsidR="00436EE8">
        <w:rPr>
          <w:rFonts w:ascii="Calibri" w:hAnsi="Calibri" w:hint="eastAsia"/>
        </w:rPr>
        <w:t>,</w:t>
      </w:r>
      <w:r>
        <w:rPr>
          <w:rFonts w:ascii="Calibri" w:hAnsi="Calibri"/>
        </w:rPr>
        <w:t xml:space="preserve"> Beta2 shipments of the TMDXEVM</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rPr>
          <w:t>6678L</w:t>
        </w:r>
      </w:smartTag>
      <w:r>
        <w:rPr>
          <w:rFonts w:ascii="Calibri" w:hAnsi="Calibri"/>
        </w:rPr>
        <w:t xml:space="preserve"> EVM is A101-1 and the PCB </w:t>
      </w:r>
      <w:r w:rsidR="00DE48FE">
        <w:rPr>
          <w:rFonts w:ascii="Calibri" w:hAnsi="Calibri" w:hint="eastAsia"/>
        </w:rPr>
        <w:t xml:space="preserve">part </w:t>
      </w:r>
      <w:r>
        <w:rPr>
          <w:rFonts w:ascii="Calibri" w:hAnsi="Calibri"/>
        </w:rPr>
        <w:t xml:space="preserve">number is </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rPr>
          <w:t>19C</w:t>
        </w:r>
      </w:smartTag>
      <w:r>
        <w:rPr>
          <w:rFonts w:ascii="Calibri" w:hAnsi="Calibri"/>
        </w:rPr>
        <w:t>2830100.</w:t>
      </w:r>
      <w:r w:rsidR="00AD4B85">
        <w:rPr>
          <w:rFonts w:ascii="Calibri" w:hAnsi="Calibri" w:hint="eastAsia"/>
        </w:rPr>
        <w:t xml:space="preserve"> </w:t>
      </w:r>
    </w:p>
    <w:p w:rsidR="009B59CD" w:rsidRPr="00D71BD8" w:rsidRDefault="00A32E83" w:rsidP="00207781">
      <w:pPr>
        <w:rPr>
          <w:rFonts w:ascii="Calibri" w:hAnsi="Calibri"/>
        </w:rPr>
      </w:pPr>
      <w:r>
        <w:rPr>
          <w:rFonts w:ascii="Calibri" w:hAnsi="Calibri"/>
          <w:noProof/>
        </w:rPr>
        <w:drawing>
          <wp:inline distT="0" distB="0" distL="0" distR="0">
            <wp:extent cx="5676900" cy="2390775"/>
            <wp:effectExtent l="19050" t="0" r="0" b="0"/>
            <wp:docPr id="6"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676900" cy="2390775"/>
                    </a:xfrm>
                    <a:prstGeom prst="rect">
                      <a:avLst/>
                    </a:prstGeom>
                    <a:noFill/>
                    <a:ln w="9525">
                      <a:noFill/>
                      <a:miter lim="800000"/>
                      <a:headEnd/>
                      <a:tailEnd/>
                    </a:ln>
                  </pic:spPr>
                </pic:pic>
              </a:graphicData>
            </a:graphic>
          </wp:inline>
        </w:drawing>
      </w:r>
    </w:p>
    <w:p w:rsidR="00B8353B" w:rsidRPr="00B8353B" w:rsidRDefault="00444C61" w:rsidP="00B8353B">
      <w:pPr>
        <w:rPr>
          <w:rFonts w:ascii="Calibri" w:hAnsi="Calibri"/>
        </w:rPr>
      </w:pPr>
      <w:r w:rsidRPr="00CD30CA">
        <w:rPr>
          <w:rFonts w:ascii="Calibri" w:hAnsi="Calibri"/>
        </w:rPr>
        <w:t xml:space="preserve">Put the PCB info. of </w:t>
      </w:r>
      <w:r w:rsidR="00362E57" w:rsidRPr="00CD30CA">
        <w:rPr>
          <w:rFonts w:ascii="Calibri" w:hAnsi="Calibri" w:hint="eastAsia"/>
        </w:rPr>
        <w:t>Beta1</w:t>
      </w:r>
      <w:r w:rsidR="00362E57" w:rsidRPr="00CD30CA">
        <w:rPr>
          <w:rFonts w:ascii="Calibri" w:hAnsi="Calibri"/>
        </w:rPr>
        <w:t xml:space="preserve"> and </w:t>
      </w:r>
      <w:r w:rsidR="00362E57" w:rsidRPr="00CD30CA">
        <w:rPr>
          <w:rFonts w:ascii="Calibri" w:hAnsi="Calibri" w:hint="eastAsia"/>
        </w:rPr>
        <w:t>Beta</w:t>
      </w:r>
      <w:r w:rsidR="00362E57" w:rsidRPr="00CD30CA">
        <w:rPr>
          <w:rFonts w:ascii="Calibri" w:hAnsi="Calibri"/>
        </w:rPr>
        <w:t>2</w:t>
      </w:r>
      <w:r w:rsidRPr="00CD30CA">
        <w:rPr>
          <w:rFonts w:ascii="Calibri" w:hAnsi="Calibri"/>
        </w:rPr>
        <w:t xml:space="preserve"> EVMs</w:t>
      </w:r>
      <w:r w:rsidRPr="00CD30CA">
        <w:rPr>
          <w:rFonts w:ascii="Calibri" w:hAnsi="Calibri" w:hint="eastAsia"/>
        </w:rPr>
        <w:t xml:space="preserve">. </w:t>
      </w:r>
      <w:r w:rsidR="009B59CD" w:rsidRPr="00CD30CA">
        <w:rPr>
          <w:rFonts w:ascii="Calibri" w:hAnsi="Calibri"/>
        </w:rPr>
        <w:t xml:space="preserve">The CCS version on the DVD is </w:t>
      </w: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3"/>
            <w:attr w:name="UnitName" w:val="a"/>
          </w:smartTagPr>
          <w:smartTag w:uri="urn:schemas-microsoft-com:office:smarttags" w:element="chsdate">
            <w:smartTagPr>
              <w:attr w:name="Year" w:val="1899"/>
              <w:attr w:name="Month" w:val="12"/>
              <w:attr w:name="Day" w:val="30"/>
              <w:attr w:name="IsLunarDate" w:val="False"/>
              <w:attr w:name="IsROCDate" w:val="False"/>
            </w:smartTagPr>
            <w:r w:rsidR="009B59CD" w:rsidRPr="00CD30CA">
              <w:rPr>
                <w:rFonts w:ascii="Calibri" w:hAnsi="Calibri"/>
              </w:rPr>
              <w:t>5.0.2</w:t>
            </w:r>
          </w:smartTag>
          <w:r w:rsidR="009B59CD" w:rsidRPr="00CD30CA">
            <w:rPr>
              <w:rFonts w:ascii="Calibri" w:hAnsi="Calibri"/>
            </w:rPr>
            <w:t>.</w:t>
          </w:r>
        </w:smartTag>
      </w:smartTag>
      <w:r w:rsidR="009B59CD" w:rsidRPr="00CD30CA">
        <w:rPr>
          <w:rFonts w:ascii="Calibri" w:hAnsi="Calibri"/>
        </w:rPr>
        <w:t xml:space="preserve"> </w:t>
      </w:r>
      <w:r w:rsidR="009B59CD">
        <w:rPr>
          <w:rFonts w:ascii="Calibri" w:hAnsi="Calibri"/>
        </w:rPr>
        <w:t xml:space="preserve"> The MCD</w:t>
      </w:r>
      <w:r w:rsidR="00AD4B85">
        <w:rPr>
          <w:rFonts w:ascii="Calibri" w:hAnsi="Calibri"/>
        </w:rPr>
        <w:t>SK version on the DVD is 2.0.0.</w:t>
      </w:r>
      <w:r w:rsidR="00AD4B85">
        <w:rPr>
          <w:rFonts w:ascii="Calibri" w:hAnsi="Calibri" w:hint="eastAsia"/>
        </w:rPr>
        <w:t>4</w:t>
      </w:r>
      <w:r w:rsidR="009B59CD">
        <w:rPr>
          <w:rFonts w:ascii="Calibri" w:hAnsi="Calibri"/>
        </w:rPr>
        <w:t>.  These versions are the same for Beta1 and Beta2 shipments.</w:t>
      </w:r>
    </w:p>
    <w:p w:rsidR="00B8353B" w:rsidRPr="00B8353B" w:rsidRDefault="00B8353B" w:rsidP="00B8353B">
      <w:pPr>
        <w:jc w:val="both"/>
        <w:rPr>
          <w:rFonts w:ascii="Calibri" w:hAnsi="Calibri"/>
        </w:rPr>
      </w:pPr>
      <w:r w:rsidRPr="00D71BD8">
        <w:rPr>
          <w:rFonts w:ascii="Calibri" w:hAnsi="Calibri"/>
        </w:rPr>
        <w:t xml:space="preserve">The </w:t>
      </w:r>
      <w:r>
        <w:rPr>
          <w:rFonts w:ascii="Calibri" w:hAnsi="Calibri"/>
        </w:rPr>
        <w:t xml:space="preserve">PCB version on </w:t>
      </w:r>
      <w:r>
        <w:rPr>
          <w:rFonts w:ascii="Calibri" w:hAnsi="Calibri" w:hint="eastAsia"/>
        </w:rPr>
        <w:t>Rev</w:t>
      </w:r>
      <w:r w:rsidR="00DE48FE">
        <w:rPr>
          <w:rFonts w:ascii="Calibri" w:hAnsi="Calibri" w:hint="eastAsia"/>
        </w:rPr>
        <w:t xml:space="preserve"> 1.0 and </w:t>
      </w:r>
      <w:r w:rsidR="000103C8">
        <w:rPr>
          <w:rFonts w:ascii="Calibri" w:hAnsi="Calibri" w:hint="eastAsia"/>
        </w:rPr>
        <w:t>Rev</w:t>
      </w:r>
      <w:r w:rsidR="00DE48FE">
        <w:rPr>
          <w:rFonts w:ascii="Calibri" w:hAnsi="Calibri" w:hint="eastAsia"/>
        </w:rPr>
        <w:t xml:space="preserve"> </w:t>
      </w:r>
      <w:r w:rsidR="000103C8">
        <w:rPr>
          <w:rFonts w:ascii="Calibri" w:hAnsi="Calibri" w:hint="eastAsia"/>
        </w:rPr>
        <w:t>2A</w:t>
      </w:r>
      <w:r>
        <w:rPr>
          <w:rFonts w:ascii="Calibri" w:hAnsi="Calibri"/>
        </w:rPr>
        <w:t xml:space="preserve"> shipments of the TMDXEVM</w:t>
      </w:r>
      <w:smartTag w:uri="urn:schemas-microsoft-com:office:smarttags" w:element="chmetcnv">
        <w:smartTagPr>
          <w:attr w:name="UnitName" w:val="a"/>
          <w:attr w:name="SourceValue" w:val="3"/>
          <w:attr w:name="HasSpace" w:val="False"/>
          <w:attr w:name="Negative" w:val="False"/>
          <w:attr w:name="NumberType" w:val="1"/>
          <w:attr w:name="TCSC" w:val="0"/>
        </w:smartTagPr>
        <w:r>
          <w:rPr>
            <w:rFonts w:ascii="Calibri" w:hAnsi="Calibri"/>
          </w:rPr>
          <w:t>6678L</w:t>
        </w:r>
      </w:smartTag>
      <w:r>
        <w:rPr>
          <w:rFonts w:ascii="Calibri" w:hAnsi="Calibri"/>
        </w:rPr>
        <w:t xml:space="preserve"> EVM is A10</w:t>
      </w:r>
      <w:r>
        <w:rPr>
          <w:rFonts w:ascii="Calibri" w:hAnsi="Calibri" w:hint="eastAsia"/>
        </w:rPr>
        <w:t>2</w:t>
      </w:r>
      <w:r>
        <w:rPr>
          <w:rFonts w:ascii="Calibri" w:hAnsi="Calibri"/>
        </w:rPr>
        <w:t xml:space="preserve">-1 and the PCB </w:t>
      </w:r>
      <w:r w:rsidR="00DE48FE">
        <w:rPr>
          <w:rFonts w:ascii="Calibri" w:hAnsi="Calibri" w:hint="eastAsia"/>
        </w:rPr>
        <w:t xml:space="preserve">part </w:t>
      </w:r>
      <w:r>
        <w:rPr>
          <w:rFonts w:ascii="Calibri" w:hAnsi="Calibri"/>
        </w:rPr>
        <w:t xml:space="preserve">number is </w:t>
      </w:r>
      <w:smartTag w:uri="urn:schemas-microsoft-com:office:smarttags" w:element="chmetcnv">
        <w:smartTagPr>
          <w:attr w:name="UnitName" w:val="a"/>
          <w:attr w:name="SourceValue" w:val="3"/>
          <w:attr w:name="HasSpace" w:val="False"/>
          <w:attr w:name="Negative" w:val="False"/>
          <w:attr w:name="NumberType" w:val="1"/>
          <w:attr w:name="TCSC" w:val="0"/>
        </w:smartTagPr>
        <w:r>
          <w:rPr>
            <w:rFonts w:ascii="Calibri" w:hAnsi="Calibri"/>
          </w:rPr>
          <w:t>19C</w:t>
        </w:r>
      </w:smartTag>
      <w:r>
        <w:rPr>
          <w:rFonts w:ascii="Calibri" w:hAnsi="Calibri"/>
        </w:rPr>
        <w:t>283010</w:t>
      </w:r>
      <w:r>
        <w:rPr>
          <w:rFonts w:ascii="Calibri" w:hAnsi="Calibri" w:hint="eastAsia"/>
        </w:rPr>
        <w:t>1</w:t>
      </w:r>
      <w:r>
        <w:rPr>
          <w:rFonts w:ascii="Calibri" w:hAnsi="Calibri"/>
        </w:rPr>
        <w:t>.</w:t>
      </w:r>
      <w:r>
        <w:rPr>
          <w:rFonts w:ascii="Calibri" w:hAnsi="Calibri" w:hint="eastAsia"/>
        </w:rPr>
        <w:t xml:space="preserve"> </w:t>
      </w:r>
      <w:r>
        <w:rPr>
          <w:rFonts w:ascii="Calibri" w:hAnsi="Calibri"/>
        </w:rPr>
        <w:t>The CCS version on the DVD is</w:t>
      </w:r>
      <w:r>
        <w:rPr>
          <w:rFonts w:ascii="Calibri" w:hAnsi="Calibri" w:hint="eastAsia"/>
        </w:rPr>
        <w:t xml:space="preserve"> </w:t>
      </w:r>
      <w:r w:rsidR="00447006">
        <w:rPr>
          <w:rFonts w:ascii="Calibri" w:hAnsi="Calibri" w:hint="eastAsia"/>
        </w:rPr>
        <w:t>5.0.3</w:t>
      </w:r>
      <w:r>
        <w:rPr>
          <w:rFonts w:ascii="Calibri" w:hAnsi="Calibri"/>
        </w:rPr>
        <w:t xml:space="preserve"> The MCDSK version </w:t>
      </w:r>
      <w:r w:rsidRPr="001E0EE0">
        <w:rPr>
          <w:rFonts w:ascii="Calibri" w:hAnsi="Calibri"/>
        </w:rPr>
        <w:t xml:space="preserve">on the DVD is </w:t>
      </w:r>
      <w:r w:rsidR="001E0EE0" w:rsidRPr="001E0EE0">
        <w:rPr>
          <w:rFonts w:ascii="Calibri" w:hAnsi="Calibri"/>
        </w:rPr>
        <w:t>2</w:t>
      </w:r>
      <w:r w:rsidR="001E0EE0" w:rsidRPr="001E0EE0">
        <w:rPr>
          <w:rFonts w:ascii="Calibri" w:hAnsi="Calibri" w:hint="eastAsia"/>
        </w:rPr>
        <w:t>.0.</w:t>
      </w:r>
      <w:r w:rsidR="001E0EE0" w:rsidRPr="001E0EE0">
        <w:rPr>
          <w:rFonts w:ascii="Calibri" w:hAnsi="Calibri"/>
        </w:rPr>
        <w:t>5</w:t>
      </w:r>
      <w:r w:rsidR="001E0EE0" w:rsidRPr="001E0EE0">
        <w:rPr>
          <w:rFonts w:ascii="Calibri" w:hAnsi="Calibri" w:hint="eastAsia"/>
        </w:rPr>
        <w:t>.17.</w:t>
      </w:r>
    </w:p>
    <w:p w:rsidR="00A50750" w:rsidRDefault="00A32E83" w:rsidP="00207781">
      <w:pPr>
        <w:rPr>
          <w:rFonts w:ascii="Calibri" w:hAnsi="Calibri"/>
        </w:rPr>
      </w:pPr>
      <w:r>
        <w:rPr>
          <w:rFonts w:ascii="Calibri" w:hAnsi="Calibri" w:hint="eastAsia"/>
          <w:noProof/>
        </w:rPr>
        <w:drawing>
          <wp:inline distT="0" distB="0" distL="0" distR="0">
            <wp:extent cx="5753100" cy="2447925"/>
            <wp:effectExtent l="1905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53100" cy="2447925"/>
                    </a:xfrm>
                    <a:prstGeom prst="rect">
                      <a:avLst/>
                    </a:prstGeom>
                    <a:noFill/>
                    <a:ln w="9525">
                      <a:noFill/>
                      <a:miter lim="800000"/>
                      <a:headEnd/>
                      <a:tailEnd/>
                    </a:ln>
                  </pic:spPr>
                </pic:pic>
              </a:graphicData>
            </a:graphic>
          </wp:inline>
        </w:drawing>
      </w:r>
    </w:p>
    <w:p w:rsidR="00AD4B85" w:rsidRPr="00D71BD8" w:rsidRDefault="00AD4B85" w:rsidP="00AD4B85">
      <w:pPr>
        <w:jc w:val="both"/>
        <w:rPr>
          <w:rFonts w:ascii="Calibri" w:hAnsi="Calibri"/>
        </w:rPr>
      </w:pPr>
      <w:r>
        <w:rPr>
          <w:rFonts w:ascii="Calibri" w:hAnsi="Calibri" w:hint="eastAsia"/>
        </w:rPr>
        <w:t>The PCB version on</w:t>
      </w:r>
      <w:r w:rsidR="00412C3E">
        <w:rPr>
          <w:rFonts w:ascii="Calibri" w:hAnsi="Calibri" w:hint="eastAsia"/>
        </w:rPr>
        <w:t xml:space="preserve"> Rev 3A</w:t>
      </w:r>
      <w:r>
        <w:rPr>
          <w:rFonts w:ascii="Calibri" w:hAnsi="Calibri" w:hint="eastAsia"/>
        </w:rPr>
        <w:t xml:space="preserve"> </w:t>
      </w:r>
      <w:r>
        <w:rPr>
          <w:rFonts w:ascii="Calibri" w:hAnsi="Calibri"/>
        </w:rPr>
        <w:t>shipment of the</w:t>
      </w:r>
      <w:r>
        <w:rPr>
          <w:rFonts w:ascii="Calibri" w:hAnsi="Calibri" w:hint="eastAsia"/>
        </w:rPr>
        <w:t xml:space="preserve"> </w:t>
      </w:r>
      <w:r>
        <w:rPr>
          <w:rFonts w:ascii="Calibri" w:hAnsi="Calibri"/>
        </w:rPr>
        <w:t>TMDXEVM</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rPr>
          <w:t>6678L</w:t>
        </w:r>
      </w:smartTag>
      <w:r>
        <w:rPr>
          <w:rFonts w:ascii="Calibri" w:hAnsi="Calibri"/>
        </w:rPr>
        <w:t xml:space="preserve"> EVM is A10</w:t>
      </w:r>
      <w:r>
        <w:rPr>
          <w:rFonts w:ascii="Calibri" w:hAnsi="Calibri" w:hint="eastAsia"/>
        </w:rPr>
        <w:t>4</w:t>
      </w:r>
      <w:r>
        <w:rPr>
          <w:rFonts w:ascii="Calibri" w:hAnsi="Calibri"/>
        </w:rPr>
        <w:t xml:space="preserve">-1 and the PCB </w:t>
      </w:r>
      <w:r w:rsidR="00DE48FE">
        <w:rPr>
          <w:rFonts w:ascii="Calibri" w:hAnsi="Calibri" w:hint="eastAsia"/>
        </w:rPr>
        <w:t xml:space="preserve">part </w:t>
      </w:r>
      <w:r>
        <w:rPr>
          <w:rFonts w:ascii="Calibri" w:hAnsi="Calibri"/>
        </w:rPr>
        <w:t xml:space="preserve">number is </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rPr>
          <w:t>19C</w:t>
        </w:r>
      </w:smartTag>
      <w:r>
        <w:rPr>
          <w:rFonts w:ascii="Calibri" w:hAnsi="Calibri"/>
        </w:rPr>
        <w:t>283010</w:t>
      </w:r>
      <w:r>
        <w:rPr>
          <w:rFonts w:ascii="Calibri" w:hAnsi="Calibri" w:hint="eastAsia"/>
        </w:rPr>
        <w:t>3</w:t>
      </w:r>
      <w:r>
        <w:rPr>
          <w:rFonts w:ascii="Calibri" w:hAnsi="Calibri"/>
        </w:rPr>
        <w:t>.</w:t>
      </w:r>
    </w:p>
    <w:p w:rsidR="00AD4B85" w:rsidRPr="00AD4B85" w:rsidRDefault="00A32E83" w:rsidP="00207781">
      <w:pPr>
        <w:rPr>
          <w:rFonts w:ascii="Calibri" w:hAnsi="Calibri"/>
        </w:rPr>
      </w:pPr>
      <w:r>
        <w:rPr>
          <w:rFonts w:ascii="Calibri" w:hAnsi="Calibri" w:hint="eastAsia"/>
          <w:noProof/>
        </w:rPr>
        <w:lastRenderedPageBreak/>
        <w:drawing>
          <wp:inline distT="0" distB="0" distL="0" distR="0">
            <wp:extent cx="5753100" cy="2409825"/>
            <wp:effectExtent l="1905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753100" cy="2409825"/>
                    </a:xfrm>
                    <a:prstGeom prst="rect">
                      <a:avLst/>
                    </a:prstGeom>
                    <a:noFill/>
                    <a:ln w="9525">
                      <a:noFill/>
                      <a:miter lim="800000"/>
                      <a:headEnd/>
                      <a:tailEnd/>
                    </a:ln>
                  </pic:spPr>
                </pic:pic>
              </a:graphicData>
            </a:graphic>
          </wp:inline>
        </w:drawing>
      </w:r>
    </w:p>
    <w:p w:rsidR="009B59CD" w:rsidRDefault="001B108B" w:rsidP="00207781">
      <w:pPr>
        <w:rPr>
          <w:rFonts w:ascii="Calibri" w:hAnsi="Calibri"/>
        </w:rPr>
      </w:pPr>
      <w:r w:rsidRPr="00447006">
        <w:rPr>
          <w:rFonts w:ascii="Calibri" w:hAnsi="Calibri"/>
        </w:rPr>
        <w:t xml:space="preserve">The CCS version on the DVD is </w:t>
      </w:r>
      <w:r w:rsidR="001F0F54" w:rsidRPr="00447006">
        <w:rPr>
          <w:rFonts w:ascii="Calibri" w:hAnsi="Calibri"/>
        </w:rPr>
        <w:t>5.</w:t>
      </w:r>
      <w:r w:rsidR="001F0F54" w:rsidRPr="00447006">
        <w:rPr>
          <w:rFonts w:ascii="Calibri" w:hAnsi="Calibri" w:hint="eastAsia"/>
        </w:rPr>
        <w:t>1</w:t>
      </w:r>
      <w:r w:rsidRPr="00447006">
        <w:rPr>
          <w:rFonts w:ascii="Calibri" w:hAnsi="Calibri"/>
        </w:rPr>
        <w:t>.</w:t>
      </w:r>
      <w:r w:rsidR="00447006" w:rsidRPr="00447006">
        <w:rPr>
          <w:rFonts w:ascii="Calibri" w:hAnsi="Calibri" w:hint="eastAsia"/>
        </w:rPr>
        <w:t>0.</w:t>
      </w:r>
      <w:r w:rsidRPr="00447006">
        <w:rPr>
          <w:rFonts w:ascii="Calibri" w:hAnsi="Calibri"/>
        </w:rPr>
        <w:t xml:space="preserve">  </w:t>
      </w:r>
      <w:r>
        <w:rPr>
          <w:rFonts w:ascii="Calibri" w:hAnsi="Calibri"/>
        </w:rPr>
        <w:t>The</w:t>
      </w:r>
      <w:r w:rsidR="001E0EE0">
        <w:rPr>
          <w:rFonts w:ascii="Calibri" w:hAnsi="Calibri"/>
        </w:rPr>
        <w:t xml:space="preserve"> MCDSK version on the DVD is </w:t>
      </w:r>
      <w:r w:rsidR="001E0EE0" w:rsidRPr="001E0EE0">
        <w:rPr>
          <w:rFonts w:ascii="Calibri" w:hAnsi="Calibri"/>
        </w:rPr>
        <w:t>2.0.6.18</w:t>
      </w:r>
      <w:r>
        <w:rPr>
          <w:rFonts w:ascii="Calibri" w:hAnsi="Calibri"/>
        </w:rPr>
        <w:t xml:space="preserve">.  </w:t>
      </w:r>
    </w:p>
    <w:p w:rsidR="001B108B" w:rsidRPr="001B108B" w:rsidRDefault="001B108B" w:rsidP="00207781">
      <w:pPr>
        <w:rPr>
          <w:rFonts w:ascii="Calibri" w:hAnsi="Calibri"/>
        </w:rPr>
      </w:pPr>
    </w:p>
    <w:p w:rsidR="009B59CD" w:rsidRDefault="009B59CD" w:rsidP="00207781">
      <w:pPr>
        <w:rPr>
          <w:rFonts w:ascii="Calibri" w:hAnsi="Calibri"/>
        </w:rPr>
      </w:pPr>
      <w:r>
        <w:rPr>
          <w:rFonts w:ascii="Calibri" w:hAnsi="Calibri"/>
        </w:rPr>
        <w:t>Th</w:t>
      </w:r>
      <w:r w:rsidR="005969E7">
        <w:rPr>
          <w:rFonts w:ascii="Calibri" w:hAnsi="Calibri"/>
        </w:rPr>
        <w:t>e Firmware versions on Beta1</w:t>
      </w:r>
      <w:r w:rsidR="005969E7">
        <w:rPr>
          <w:rFonts w:ascii="Calibri" w:hAnsi="Calibri" w:hint="eastAsia"/>
        </w:rPr>
        <w:t>,</w:t>
      </w:r>
      <w:r>
        <w:rPr>
          <w:rFonts w:ascii="Calibri" w:hAnsi="Calibri"/>
        </w:rPr>
        <w:t xml:space="preserve"> Beta2</w:t>
      </w:r>
      <w:r w:rsidR="005969E7">
        <w:rPr>
          <w:rFonts w:ascii="Calibri" w:hAnsi="Calibri" w:hint="eastAsia"/>
        </w:rPr>
        <w:t xml:space="preserve"> and Rev.3.0</w:t>
      </w:r>
      <w:r>
        <w:rPr>
          <w:rFonts w:ascii="Calibri" w:hAnsi="Calibri"/>
        </w:rPr>
        <w:t xml:space="preserve"> EVMs are shown as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7"/>
        <w:gridCol w:w="1857"/>
        <w:gridCol w:w="1857"/>
        <w:gridCol w:w="1917"/>
        <w:gridCol w:w="1798"/>
      </w:tblGrid>
      <w:tr w:rsidR="00432297" w:rsidRPr="00D32FAA">
        <w:tc>
          <w:tcPr>
            <w:tcW w:w="1857" w:type="dxa"/>
            <w:shd w:val="clear" w:color="auto" w:fill="FFFF99"/>
          </w:tcPr>
          <w:p w:rsidR="00432297" w:rsidRPr="00D32FAA" w:rsidRDefault="00432297" w:rsidP="00207781">
            <w:pPr>
              <w:rPr>
                <w:rFonts w:ascii="Calibri" w:hAnsi="Calibri"/>
              </w:rPr>
            </w:pPr>
            <w:r w:rsidRPr="00D32FAA">
              <w:rPr>
                <w:rFonts w:ascii="Calibri" w:hAnsi="Calibri"/>
              </w:rPr>
              <w:t>Item</w:t>
            </w:r>
          </w:p>
        </w:tc>
        <w:tc>
          <w:tcPr>
            <w:tcW w:w="1857" w:type="dxa"/>
            <w:shd w:val="clear" w:color="auto" w:fill="CCFFFF"/>
          </w:tcPr>
          <w:p w:rsidR="00432297" w:rsidRPr="00D32FAA" w:rsidRDefault="00432297" w:rsidP="00207781">
            <w:pPr>
              <w:rPr>
                <w:rFonts w:ascii="Calibri" w:hAnsi="Calibri"/>
              </w:rPr>
            </w:pPr>
            <w:r w:rsidRPr="00D32FAA">
              <w:rPr>
                <w:rFonts w:ascii="Calibri" w:hAnsi="Calibri"/>
              </w:rPr>
              <w:t>Beta1</w:t>
            </w:r>
          </w:p>
        </w:tc>
        <w:tc>
          <w:tcPr>
            <w:tcW w:w="1857" w:type="dxa"/>
            <w:shd w:val="clear" w:color="auto" w:fill="CCFFFF"/>
          </w:tcPr>
          <w:p w:rsidR="00432297" w:rsidRPr="00D32FAA" w:rsidRDefault="00432297" w:rsidP="00207781">
            <w:pPr>
              <w:rPr>
                <w:rFonts w:ascii="Calibri" w:hAnsi="Calibri"/>
              </w:rPr>
            </w:pPr>
            <w:r w:rsidRPr="00D32FAA">
              <w:rPr>
                <w:rFonts w:ascii="Calibri" w:hAnsi="Calibri"/>
              </w:rPr>
              <w:t>Beta2</w:t>
            </w:r>
          </w:p>
        </w:tc>
        <w:tc>
          <w:tcPr>
            <w:tcW w:w="1917" w:type="dxa"/>
            <w:shd w:val="clear" w:color="auto" w:fill="CCFFFF"/>
          </w:tcPr>
          <w:p w:rsidR="00432297" w:rsidRPr="00D32FAA" w:rsidRDefault="00432297" w:rsidP="00432297">
            <w:pPr>
              <w:rPr>
                <w:rFonts w:ascii="Calibri" w:hAnsi="Calibri"/>
              </w:rPr>
            </w:pPr>
            <w:r>
              <w:rPr>
                <w:rFonts w:ascii="Calibri" w:hAnsi="Calibri" w:hint="eastAsia"/>
              </w:rPr>
              <w:t>Rev1.0 &amp; Rev 2.X</w:t>
            </w:r>
          </w:p>
        </w:tc>
        <w:tc>
          <w:tcPr>
            <w:tcW w:w="1798" w:type="dxa"/>
            <w:shd w:val="clear" w:color="auto" w:fill="CCFFFF"/>
          </w:tcPr>
          <w:p w:rsidR="00432297" w:rsidRPr="00D32FAA" w:rsidRDefault="00432297" w:rsidP="005969E7">
            <w:pPr>
              <w:rPr>
                <w:rFonts w:ascii="Calibri" w:hAnsi="Calibri"/>
              </w:rPr>
            </w:pPr>
            <w:r>
              <w:rPr>
                <w:rFonts w:ascii="Calibri" w:hAnsi="Calibri" w:hint="eastAsia"/>
              </w:rPr>
              <w:t>Rev 3</w:t>
            </w:r>
            <w:r w:rsidR="00412C3E">
              <w:rPr>
                <w:rFonts w:ascii="Calibri" w:hAnsi="Calibri" w:hint="eastAsia"/>
              </w:rPr>
              <w:t>A</w:t>
            </w:r>
          </w:p>
        </w:tc>
      </w:tr>
      <w:tr w:rsidR="00432297" w:rsidRPr="00D32FAA">
        <w:tc>
          <w:tcPr>
            <w:tcW w:w="1857" w:type="dxa"/>
            <w:shd w:val="clear" w:color="auto" w:fill="FFFF99"/>
          </w:tcPr>
          <w:p w:rsidR="00432297" w:rsidRPr="00D32FAA" w:rsidRDefault="00432297" w:rsidP="00207781">
            <w:pPr>
              <w:rPr>
                <w:rFonts w:ascii="Calibri" w:hAnsi="Calibri"/>
              </w:rPr>
            </w:pPr>
            <w:r w:rsidRPr="00D32FAA">
              <w:rPr>
                <w:rFonts w:ascii="Calibri" w:hAnsi="Calibri"/>
              </w:rPr>
              <w:t>UCD9222 (Firmware)</w:t>
            </w:r>
          </w:p>
        </w:tc>
        <w:tc>
          <w:tcPr>
            <w:tcW w:w="1857" w:type="dxa"/>
          </w:tcPr>
          <w:p w:rsidR="00432297" w:rsidRPr="00D32FAA" w:rsidRDefault="00432297" w:rsidP="00207781">
            <w:pPr>
              <w:rPr>
                <w:rFonts w:ascii="Calibri" w:hAnsi="Calibri"/>
              </w:rPr>
            </w:pPr>
            <w:smartTag w:uri="urn:schemas-microsoft-com:office:smarttags" w:element="chsdate">
              <w:smartTagPr>
                <w:attr w:name="Year" w:val="1899"/>
                <w:attr w:name="Month" w:val="12"/>
                <w:attr w:name="Day" w:val="30"/>
                <w:attr w:name="IsLunarDate" w:val="False"/>
                <w:attr w:name="IsROCDate" w:val="False"/>
              </w:smartTagPr>
              <w:smartTag w:uri="urn:schemas-microsoft-com:office:smarttags" w:element="chmetcnv">
                <w:smartTagPr>
                  <w:attr w:name="UnitName" w:val="a"/>
                  <w:attr w:name="SourceValue" w:val="3"/>
                  <w:attr w:name="HasSpace" w:val="False"/>
                  <w:attr w:name="Negative" w:val="False"/>
                  <w:attr w:name="NumberType" w:val="1"/>
                  <w:attr w:name="TCSC" w:val="0"/>
                </w:smartTagPr>
                <w:r w:rsidRPr="00D32FAA">
                  <w:rPr>
                    <w:rFonts w:ascii="Calibri" w:hAnsi="Calibri"/>
                  </w:rPr>
                  <w:t>6.2.0</w:t>
                </w:r>
              </w:smartTag>
            </w:smartTag>
          </w:p>
        </w:tc>
        <w:tc>
          <w:tcPr>
            <w:tcW w:w="1857" w:type="dxa"/>
          </w:tcPr>
          <w:p w:rsidR="00432297" w:rsidRPr="00D32FAA" w:rsidRDefault="00432297" w:rsidP="00207781">
            <w:pPr>
              <w:rPr>
                <w:rFonts w:ascii="Calibri" w:hAnsi="Calibri"/>
              </w:rPr>
            </w:pPr>
            <w:smartTag w:uri="urn:schemas-microsoft-com:office:smarttags" w:element="chsdate">
              <w:smartTagPr>
                <w:attr w:name="Year" w:val="1899"/>
                <w:attr w:name="Month" w:val="12"/>
                <w:attr w:name="Day" w:val="30"/>
                <w:attr w:name="IsLunarDate" w:val="False"/>
                <w:attr w:name="IsROCDate" w:val="False"/>
              </w:smartTagPr>
              <w:smartTag w:uri="urn:schemas-microsoft-com:office:smarttags" w:element="chmetcnv">
                <w:smartTagPr>
                  <w:attr w:name="UnitName" w:val="a"/>
                  <w:attr w:name="SourceValue" w:val="3"/>
                  <w:attr w:name="HasSpace" w:val="False"/>
                  <w:attr w:name="Negative" w:val="False"/>
                  <w:attr w:name="NumberType" w:val="1"/>
                  <w:attr w:name="TCSC" w:val="0"/>
                </w:smartTagPr>
                <w:r w:rsidRPr="00D32FAA">
                  <w:rPr>
                    <w:rFonts w:ascii="Calibri" w:hAnsi="Calibri"/>
                  </w:rPr>
                  <w:t>6.4.0</w:t>
                </w:r>
              </w:smartTag>
            </w:smartTag>
          </w:p>
        </w:tc>
        <w:tc>
          <w:tcPr>
            <w:tcW w:w="1917" w:type="dxa"/>
          </w:tcPr>
          <w:p w:rsidR="00432297" w:rsidRPr="00D32FAA" w:rsidRDefault="00432297" w:rsidP="00432297">
            <w:pPr>
              <w:rPr>
                <w:rFonts w:ascii="Calibri" w:hAnsi="Calibri"/>
              </w:rPr>
            </w:pPr>
            <w:smartTag w:uri="urn:schemas-microsoft-com:office:smarttags" w:element="chsdate">
              <w:smartTagPr>
                <w:attr w:name="Year" w:val="1899"/>
                <w:attr w:name="Month" w:val="12"/>
                <w:attr w:name="Day" w:val="30"/>
                <w:attr w:name="IsLunarDate" w:val="False"/>
                <w:attr w:name="IsROCDate" w:val="False"/>
              </w:smartTagPr>
              <w:smartTag w:uri="urn:schemas-microsoft-com:office:smarttags" w:element="chmetcnv">
                <w:smartTagPr>
                  <w:attr w:name="UnitName" w:val="a"/>
                  <w:attr w:name="SourceValue" w:val="3"/>
                  <w:attr w:name="HasSpace" w:val="False"/>
                  <w:attr w:name="Negative" w:val="False"/>
                  <w:attr w:name="NumberType" w:val="1"/>
                  <w:attr w:name="TCSC" w:val="0"/>
                </w:smartTagPr>
                <w:r w:rsidRPr="00D32FAA">
                  <w:rPr>
                    <w:rFonts w:ascii="Calibri" w:hAnsi="Calibri"/>
                  </w:rPr>
                  <w:t>6.4.0</w:t>
                </w:r>
              </w:smartTag>
            </w:smartTag>
          </w:p>
        </w:tc>
        <w:tc>
          <w:tcPr>
            <w:tcW w:w="1798" w:type="dxa"/>
          </w:tcPr>
          <w:p w:rsidR="00432297" w:rsidRPr="00D32FAA" w:rsidRDefault="00432297" w:rsidP="005969E7">
            <w:pPr>
              <w:rPr>
                <w:rFonts w:ascii="Calibri" w:hAnsi="Calibri"/>
              </w:rPr>
            </w:pPr>
            <w:smartTag w:uri="urn:schemas-microsoft-com:office:smarttags" w:element="chsdate">
              <w:smartTagPr>
                <w:attr w:name="Year" w:val="1899"/>
                <w:attr w:name="Month" w:val="12"/>
                <w:attr w:name="Day" w:val="30"/>
                <w:attr w:name="IsLunarDate" w:val="False"/>
                <w:attr w:name="IsROCDate" w:val="False"/>
              </w:smartTagPr>
              <w:smartTag w:uri="urn:schemas-microsoft-com:office:smarttags" w:element="chmetcnv">
                <w:smartTagPr>
                  <w:attr w:name="UnitName" w:val="a"/>
                  <w:attr w:name="SourceValue" w:val="3"/>
                  <w:attr w:name="HasSpace" w:val="False"/>
                  <w:attr w:name="Negative" w:val="False"/>
                  <w:attr w:name="NumberType" w:val="1"/>
                  <w:attr w:name="TCSC" w:val="0"/>
                </w:smartTagPr>
                <w:r w:rsidRPr="00D32FAA">
                  <w:rPr>
                    <w:rFonts w:ascii="Calibri" w:hAnsi="Calibri"/>
                  </w:rPr>
                  <w:t>6.4.0</w:t>
                </w:r>
              </w:smartTag>
            </w:smartTag>
          </w:p>
        </w:tc>
      </w:tr>
      <w:tr w:rsidR="00432297" w:rsidRPr="00D32FAA">
        <w:tc>
          <w:tcPr>
            <w:tcW w:w="1857" w:type="dxa"/>
            <w:shd w:val="clear" w:color="auto" w:fill="FFFF99"/>
          </w:tcPr>
          <w:p w:rsidR="00432297" w:rsidRPr="00D32FAA" w:rsidRDefault="00432297" w:rsidP="00207781">
            <w:pPr>
              <w:rPr>
                <w:rFonts w:ascii="Calibri" w:hAnsi="Calibri"/>
              </w:rPr>
            </w:pPr>
            <w:r w:rsidRPr="00D32FAA">
              <w:rPr>
                <w:rFonts w:ascii="Calibri" w:hAnsi="Calibri"/>
              </w:rPr>
              <w:t>UCD9222 (Configuration file)</w:t>
            </w:r>
          </w:p>
        </w:tc>
        <w:tc>
          <w:tcPr>
            <w:tcW w:w="1857" w:type="dxa"/>
          </w:tcPr>
          <w:p w:rsidR="00432297" w:rsidRPr="00D32FAA" w:rsidRDefault="00432297" w:rsidP="002D6EC2">
            <w:pPr>
              <w:rPr>
                <w:rFonts w:ascii="Calibri" w:hAnsi="Calibri"/>
              </w:rPr>
            </w:pPr>
            <w:r w:rsidRPr="00D32FAA">
              <w:rPr>
                <w:rFonts w:ascii="Calibri" w:hAnsi="Calibri"/>
              </w:rPr>
              <w:t xml:space="preserve">UCD9222-48 </w:t>
            </w:r>
            <w:smartTag w:uri="urn:schemas-microsoft-com:office:smarttags" w:element="chsdate">
              <w:smartTagPr>
                <w:attr w:name="Year" w:val="1899"/>
                <w:attr w:name="Month" w:val="12"/>
                <w:attr w:name="Day" w:val="30"/>
                <w:attr w:name="IsLunarDate" w:val="False"/>
                <w:attr w:name="IsROCDate" w:val="False"/>
              </w:smartTagPr>
              <w:smartTag w:uri="urn:schemas-microsoft-com:office:smarttags" w:element="chmetcnv">
                <w:smartTagPr>
                  <w:attr w:name="UnitName" w:val="a"/>
                  <w:attr w:name="SourceValue" w:val="3"/>
                  <w:attr w:name="HasSpace" w:val="False"/>
                  <w:attr w:name="Negative" w:val="False"/>
                  <w:attr w:name="NumberType" w:val="1"/>
                  <w:attr w:name="TCSC" w:val="0"/>
                </w:smartTagPr>
                <w:r w:rsidRPr="00D32FAA">
                  <w:rPr>
                    <w:rFonts w:ascii="Calibri" w:hAnsi="Calibri"/>
                  </w:rPr>
                  <w:t>6.2.0</w:t>
                </w:r>
              </w:smartTag>
            </w:smartTag>
            <w:r w:rsidRPr="00D32FAA">
              <w:rPr>
                <w:rFonts w:ascii="Calibri" w:hAnsi="Calibri"/>
              </w:rPr>
              <w:t>.12575 Address 78 Data Flash.xml</w:t>
            </w:r>
          </w:p>
        </w:tc>
        <w:tc>
          <w:tcPr>
            <w:tcW w:w="1857" w:type="dxa"/>
          </w:tcPr>
          <w:p w:rsidR="00432297" w:rsidRDefault="00432297" w:rsidP="002D6EC2">
            <w:pPr>
              <w:rPr>
                <w:rFonts w:ascii="Calibri" w:hAnsi="Calibri"/>
              </w:rPr>
            </w:pPr>
            <w:r w:rsidRPr="00D32FAA">
              <w:rPr>
                <w:rFonts w:ascii="Calibri" w:hAnsi="Calibri"/>
              </w:rPr>
              <w:t xml:space="preserve">UCD9222 </w:t>
            </w:r>
            <w:smartTag w:uri="urn:schemas-microsoft-com:office:smarttags" w:element="place">
              <w:r w:rsidRPr="00D32FAA">
                <w:rPr>
                  <w:rFonts w:ascii="Calibri" w:hAnsi="Calibri"/>
                </w:rPr>
                <w:t>Shannon</w:t>
              </w:r>
            </w:smartTag>
          </w:p>
          <w:p w:rsidR="00432297" w:rsidRPr="00D32FAA" w:rsidRDefault="00432297" w:rsidP="002D6EC2">
            <w:pPr>
              <w:rPr>
                <w:rFonts w:ascii="Calibri" w:hAnsi="Calibri"/>
              </w:rPr>
            </w:pPr>
            <w:r w:rsidRPr="00D32FAA">
              <w:rPr>
                <w:rFonts w:ascii="Calibri" w:hAnsi="Calibri"/>
              </w:rPr>
              <w:t>EVM Project 31Mar11 ver4.xml</w:t>
            </w:r>
          </w:p>
        </w:tc>
        <w:tc>
          <w:tcPr>
            <w:tcW w:w="1917" w:type="dxa"/>
          </w:tcPr>
          <w:p w:rsidR="00432297" w:rsidRDefault="00432297" w:rsidP="00432297">
            <w:pPr>
              <w:rPr>
                <w:rFonts w:ascii="Calibri" w:hAnsi="Calibri"/>
              </w:rPr>
            </w:pPr>
            <w:r w:rsidRPr="00D32FAA">
              <w:rPr>
                <w:rFonts w:ascii="Calibri" w:hAnsi="Calibri"/>
              </w:rPr>
              <w:t xml:space="preserve">UCD9222 </w:t>
            </w:r>
            <w:smartTag w:uri="urn:schemas-microsoft-com:office:smarttags" w:element="place">
              <w:r w:rsidRPr="00D32FAA">
                <w:rPr>
                  <w:rFonts w:ascii="Calibri" w:hAnsi="Calibri"/>
                </w:rPr>
                <w:t>Shannon</w:t>
              </w:r>
            </w:smartTag>
          </w:p>
          <w:p w:rsidR="00432297" w:rsidRPr="00D32FAA" w:rsidRDefault="00432297" w:rsidP="00432297">
            <w:pPr>
              <w:rPr>
                <w:rFonts w:ascii="Calibri" w:hAnsi="Calibri"/>
              </w:rPr>
            </w:pPr>
            <w:r w:rsidRPr="00D32FAA">
              <w:rPr>
                <w:rFonts w:ascii="Calibri" w:hAnsi="Calibri"/>
              </w:rPr>
              <w:t>EVM Project 31Mar11 ver4.xml</w:t>
            </w:r>
          </w:p>
        </w:tc>
        <w:tc>
          <w:tcPr>
            <w:tcW w:w="1798" w:type="dxa"/>
          </w:tcPr>
          <w:p w:rsidR="00432297" w:rsidRPr="00D32FAA" w:rsidRDefault="00432297" w:rsidP="009868BA">
            <w:pPr>
              <w:widowControl/>
              <w:rPr>
                <w:rFonts w:ascii="Calibri" w:hAnsi="Calibri"/>
              </w:rPr>
            </w:pPr>
            <w:r w:rsidRPr="00D32FAA">
              <w:rPr>
                <w:rFonts w:ascii="Calibri" w:hAnsi="Calibri"/>
              </w:rPr>
              <w:t>UCD9222 Shannon EVM Project 31Mar11 ver4.xml</w:t>
            </w:r>
          </w:p>
        </w:tc>
      </w:tr>
      <w:tr w:rsidR="00432297" w:rsidRPr="00D32FAA">
        <w:tc>
          <w:tcPr>
            <w:tcW w:w="1857" w:type="dxa"/>
            <w:shd w:val="clear" w:color="auto" w:fill="FFFF99"/>
          </w:tcPr>
          <w:p w:rsidR="00432297" w:rsidRPr="00D32FAA" w:rsidRDefault="00432297" w:rsidP="00207781">
            <w:pPr>
              <w:rPr>
                <w:rFonts w:ascii="Calibri" w:hAnsi="Calibri"/>
              </w:rPr>
            </w:pPr>
            <w:r w:rsidRPr="00D32FAA">
              <w:rPr>
                <w:rFonts w:ascii="Calibri" w:hAnsi="Calibri"/>
              </w:rPr>
              <w:t>FPGA code</w:t>
            </w:r>
          </w:p>
        </w:tc>
        <w:tc>
          <w:tcPr>
            <w:tcW w:w="1857" w:type="dxa"/>
          </w:tcPr>
          <w:p w:rsidR="00432297" w:rsidRPr="00D32FAA" w:rsidRDefault="00432297" w:rsidP="00207781">
            <w:pPr>
              <w:rPr>
                <w:rFonts w:ascii="Calibri" w:hAnsi="Calibri"/>
              </w:rPr>
            </w:pPr>
            <w:r w:rsidRPr="00D32FAA">
              <w:rPr>
                <w:rFonts w:ascii="Calibri" w:hAnsi="Calibri"/>
              </w:rPr>
              <w:t>Rev.8 (0x08h)</w:t>
            </w:r>
          </w:p>
        </w:tc>
        <w:tc>
          <w:tcPr>
            <w:tcW w:w="1857" w:type="dxa"/>
          </w:tcPr>
          <w:p w:rsidR="00432297" w:rsidRPr="00D32FAA" w:rsidRDefault="00432297" w:rsidP="00207781">
            <w:pPr>
              <w:rPr>
                <w:rFonts w:ascii="Calibri" w:hAnsi="Calibri"/>
              </w:rPr>
            </w:pPr>
            <w:r w:rsidRPr="00D32FAA">
              <w:rPr>
                <w:rFonts w:ascii="Calibri" w:hAnsi="Calibri"/>
              </w:rPr>
              <w:t>Rev.10 (0x0Ah)</w:t>
            </w:r>
          </w:p>
        </w:tc>
        <w:tc>
          <w:tcPr>
            <w:tcW w:w="1917" w:type="dxa"/>
          </w:tcPr>
          <w:p w:rsidR="00432297" w:rsidRPr="00D32FAA" w:rsidRDefault="00432297" w:rsidP="00432297">
            <w:pPr>
              <w:rPr>
                <w:rFonts w:ascii="Calibri" w:hAnsi="Calibri"/>
              </w:rPr>
            </w:pPr>
            <w:r>
              <w:rPr>
                <w:rFonts w:ascii="Calibri" w:hAnsi="Calibri"/>
              </w:rPr>
              <w:t>Rev.</w:t>
            </w:r>
            <w:r>
              <w:rPr>
                <w:rFonts w:ascii="Calibri" w:hAnsi="Calibri" w:hint="eastAsia"/>
              </w:rPr>
              <w:t>000B</w:t>
            </w:r>
          </w:p>
        </w:tc>
        <w:tc>
          <w:tcPr>
            <w:tcW w:w="1798" w:type="dxa"/>
          </w:tcPr>
          <w:p w:rsidR="00432297" w:rsidRPr="00D32FAA" w:rsidRDefault="00432297" w:rsidP="005969E7">
            <w:pPr>
              <w:rPr>
                <w:rFonts w:ascii="Calibri" w:hAnsi="Calibri"/>
              </w:rPr>
            </w:pPr>
            <w:r>
              <w:rPr>
                <w:rFonts w:ascii="Calibri" w:hAnsi="Calibri"/>
              </w:rPr>
              <w:t>Rev.</w:t>
            </w:r>
            <w:r>
              <w:rPr>
                <w:rFonts w:ascii="Calibri" w:hAnsi="Calibri" w:hint="eastAsia"/>
              </w:rPr>
              <w:t>000D</w:t>
            </w:r>
            <w:r w:rsidRPr="00D32FAA">
              <w:rPr>
                <w:rFonts w:ascii="Calibri" w:hAnsi="Calibri"/>
              </w:rPr>
              <w:t xml:space="preserve"> </w:t>
            </w:r>
          </w:p>
        </w:tc>
      </w:tr>
      <w:tr w:rsidR="00432297" w:rsidRPr="00D32FAA">
        <w:tc>
          <w:tcPr>
            <w:tcW w:w="1857" w:type="dxa"/>
            <w:shd w:val="clear" w:color="auto" w:fill="FFFF99"/>
          </w:tcPr>
          <w:p w:rsidR="00432297" w:rsidRPr="00D32FAA" w:rsidRDefault="00432297" w:rsidP="00207781">
            <w:pPr>
              <w:rPr>
                <w:rFonts w:ascii="Calibri" w:hAnsi="Calibri"/>
              </w:rPr>
            </w:pPr>
            <w:r w:rsidRPr="00D32FAA">
              <w:rPr>
                <w:rFonts w:ascii="Calibri" w:hAnsi="Calibri"/>
              </w:rPr>
              <w:t>MMC</w:t>
            </w:r>
          </w:p>
        </w:tc>
        <w:tc>
          <w:tcPr>
            <w:tcW w:w="1857" w:type="dxa"/>
          </w:tcPr>
          <w:p w:rsidR="00432297" w:rsidRPr="00D32FAA" w:rsidRDefault="00432297" w:rsidP="00207781">
            <w:pPr>
              <w:rPr>
                <w:rFonts w:ascii="Calibri" w:hAnsi="Calibri"/>
              </w:rPr>
            </w:pPr>
            <w:r w:rsidRPr="00D32FAA">
              <w:rPr>
                <w:rFonts w:ascii="Arial" w:hAnsi="Arial" w:cs="Arial"/>
                <w:sz w:val="20"/>
                <w:szCs w:val="20"/>
              </w:rPr>
              <w:t>mmc430_20110301</w:t>
            </w:r>
          </w:p>
        </w:tc>
        <w:tc>
          <w:tcPr>
            <w:tcW w:w="1857" w:type="dxa"/>
          </w:tcPr>
          <w:p w:rsidR="00432297" w:rsidRPr="00D32FAA" w:rsidRDefault="00432297" w:rsidP="00207781">
            <w:pPr>
              <w:rPr>
                <w:rFonts w:ascii="Calibri" w:hAnsi="Calibri"/>
              </w:rPr>
            </w:pPr>
            <w:r w:rsidRPr="00D32FAA">
              <w:rPr>
                <w:rFonts w:ascii="Arial" w:hAnsi="Arial" w:cs="Arial"/>
                <w:sz w:val="20"/>
                <w:szCs w:val="20"/>
              </w:rPr>
              <w:t>mmc430_20110301</w:t>
            </w:r>
          </w:p>
        </w:tc>
        <w:tc>
          <w:tcPr>
            <w:tcW w:w="1917" w:type="dxa"/>
          </w:tcPr>
          <w:p w:rsidR="00432297" w:rsidRPr="00D32FAA" w:rsidRDefault="00432297" w:rsidP="00432297">
            <w:pPr>
              <w:rPr>
                <w:rFonts w:ascii="Calibri" w:hAnsi="Calibri"/>
              </w:rPr>
            </w:pPr>
            <w:r w:rsidRPr="00D32FAA">
              <w:rPr>
                <w:rFonts w:ascii="Arial" w:hAnsi="Arial" w:cs="Arial"/>
                <w:sz w:val="20"/>
                <w:szCs w:val="20"/>
              </w:rPr>
              <w:t>mmc430_20110301</w:t>
            </w:r>
          </w:p>
        </w:tc>
        <w:tc>
          <w:tcPr>
            <w:tcW w:w="1798" w:type="dxa"/>
          </w:tcPr>
          <w:p w:rsidR="00432297" w:rsidRPr="00D32FAA" w:rsidRDefault="00432297" w:rsidP="005969E7">
            <w:pPr>
              <w:rPr>
                <w:rFonts w:ascii="Calibri" w:hAnsi="Calibri"/>
              </w:rPr>
            </w:pPr>
            <w:r w:rsidRPr="00D32FAA">
              <w:rPr>
                <w:rFonts w:ascii="Arial" w:hAnsi="Arial" w:cs="Arial"/>
                <w:sz w:val="20"/>
                <w:szCs w:val="20"/>
              </w:rPr>
              <w:t>mmc430_</w:t>
            </w:r>
            <w:r>
              <w:rPr>
                <w:rFonts w:ascii="Arial" w:hAnsi="Arial" w:cs="Arial" w:hint="eastAsia"/>
                <w:sz w:val="20"/>
                <w:szCs w:val="20"/>
              </w:rPr>
              <w:t>V1.3</w:t>
            </w:r>
          </w:p>
        </w:tc>
      </w:tr>
    </w:tbl>
    <w:p w:rsidR="009B59CD" w:rsidRDefault="009B59CD" w:rsidP="00207781">
      <w:pPr>
        <w:rPr>
          <w:rFonts w:ascii="Calibri" w:hAnsi="Calibri"/>
        </w:rPr>
      </w:pPr>
    </w:p>
    <w:p w:rsidR="009B59CD" w:rsidRDefault="009B59CD" w:rsidP="00207781">
      <w:pPr>
        <w:rPr>
          <w:rFonts w:ascii="Calibri" w:hAnsi="Calibri"/>
        </w:rPr>
      </w:pPr>
      <w:r>
        <w:rPr>
          <w:rFonts w:ascii="Calibri" w:hAnsi="Calibri"/>
        </w:rPr>
        <w:t>The Software versions on Beta1 and Beta2</w:t>
      </w:r>
      <w:r w:rsidR="00A32E83">
        <w:rPr>
          <w:rFonts w:ascii="Calibri" w:hAnsi="Calibri" w:hint="eastAsia"/>
        </w:rPr>
        <w:t>, Rev.1.0, Rev.2A</w:t>
      </w:r>
      <w:r w:rsidR="005969E7">
        <w:rPr>
          <w:rFonts w:ascii="Calibri" w:hAnsi="Calibri" w:hint="eastAsia"/>
        </w:rPr>
        <w:t xml:space="preserve"> and Rev.3.0</w:t>
      </w:r>
      <w:r>
        <w:rPr>
          <w:rFonts w:ascii="Calibri" w:hAnsi="Calibri"/>
        </w:rPr>
        <w:t xml:space="preserve"> EVMs are shown as the table below.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587"/>
        <w:gridCol w:w="1588"/>
        <w:gridCol w:w="1587"/>
        <w:gridCol w:w="1588"/>
        <w:gridCol w:w="1588"/>
      </w:tblGrid>
      <w:tr w:rsidR="00A32E83" w:rsidRPr="00D32FAA" w:rsidTr="00CD30CA">
        <w:tc>
          <w:tcPr>
            <w:tcW w:w="1384" w:type="dxa"/>
            <w:shd w:val="clear" w:color="auto" w:fill="FFFF99"/>
          </w:tcPr>
          <w:p w:rsidR="00A32E83" w:rsidRPr="00D32FAA" w:rsidRDefault="00A32E83" w:rsidP="008C0103">
            <w:pPr>
              <w:rPr>
                <w:rFonts w:ascii="Calibri" w:hAnsi="Calibri"/>
              </w:rPr>
            </w:pPr>
            <w:r w:rsidRPr="00D32FAA">
              <w:rPr>
                <w:rFonts w:ascii="Calibri" w:hAnsi="Calibri"/>
              </w:rPr>
              <w:t>Item</w:t>
            </w:r>
          </w:p>
        </w:tc>
        <w:tc>
          <w:tcPr>
            <w:tcW w:w="1587" w:type="dxa"/>
            <w:shd w:val="clear" w:color="auto" w:fill="CCFFFF"/>
          </w:tcPr>
          <w:p w:rsidR="00A32E83" w:rsidRPr="00D32FAA" w:rsidRDefault="00A32E83" w:rsidP="008C0103">
            <w:pPr>
              <w:rPr>
                <w:rFonts w:ascii="Calibri" w:hAnsi="Calibri"/>
              </w:rPr>
            </w:pPr>
            <w:r w:rsidRPr="00D32FAA">
              <w:rPr>
                <w:rFonts w:ascii="Calibri" w:hAnsi="Calibri"/>
              </w:rPr>
              <w:t>Beta1</w:t>
            </w:r>
          </w:p>
        </w:tc>
        <w:tc>
          <w:tcPr>
            <w:tcW w:w="1588" w:type="dxa"/>
            <w:shd w:val="clear" w:color="auto" w:fill="CCFFFF"/>
          </w:tcPr>
          <w:p w:rsidR="00A32E83" w:rsidRPr="00D32FAA" w:rsidRDefault="00A32E83" w:rsidP="008C0103">
            <w:pPr>
              <w:rPr>
                <w:rFonts w:ascii="Calibri" w:hAnsi="Calibri"/>
              </w:rPr>
            </w:pPr>
            <w:r w:rsidRPr="00D32FAA">
              <w:rPr>
                <w:rFonts w:ascii="Calibri" w:hAnsi="Calibri"/>
              </w:rPr>
              <w:t>Beta2</w:t>
            </w:r>
          </w:p>
        </w:tc>
        <w:tc>
          <w:tcPr>
            <w:tcW w:w="1587" w:type="dxa"/>
            <w:shd w:val="clear" w:color="auto" w:fill="CCFFFF"/>
          </w:tcPr>
          <w:p w:rsidR="00A32E83" w:rsidRPr="00D32FAA" w:rsidRDefault="00A32E83" w:rsidP="00432297">
            <w:pPr>
              <w:rPr>
                <w:rFonts w:ascii="Calibri" w:hAnsi="Calibri"/>
              </w:rPr>
            </w:pPr>
            <w:r>
              <w:rPr>
                <w:rFonts w:ascii="Calibri" w:hAnsi="Calibri" w:hint="eastAsia"/>
              </w:rPr>
              <w:t>Rev1.0</w:t>
            </w:r>
          </w:p>
        </w:tc>
        <w:tc>
          <w:tcPr>
            <w:tcW w:w="1588" w:type="dxa"/>
            <w:shd w:val="clear" w:color="auto" w:fill="CCFFFF"/>
          </w:tcPr>
          <w:p w:rsidR="00A32E83" w:rsidRDefault="00A32E83" w:rsidP="005969E7">
            <w:pPr>
              <w:rPr>
                <w:rFonts w:ascii="Calibri" w:hAnsi="Calibri"/>
              </w:rPr>
            </w:pPr>
            <w:r>
              <w:rPr>
                <w:rFonts w:ascii="Calibri" w:hAnsi="Calibri" w:hint="eastAsia"/>
              </w:rPr>
              <w:t>Rev 2A</w:t>
            </w:r>
          </w:p>
        </w:tc>
        <w:tc>
          <w:tcPr>
            <w:tcW w:w="1588" w:type="dxa"/>
            <w:shd w:val="clear" w:color="auto" w:fill="CCFFFF"/>
          </w:tcPr>
          <w:p w:rsidR="00A32E83" w:rsidRPr="00D32FAA" w:rsidRDefault="00412C3E" w:rsidP="005969E7">
            <w:pPr>
              <w:rPr>
                <w:rFonts w:ascii="Calibri" w:hAnsi="Calibri"/>
              </w:rPr>
            </w:pPr>
            <w:r>
              <w:rPr>
                <w:rFonts w:ascii="Calibri" w:hAnsi="Calibri" w:hint="eastAsia"/>
              </w:rPr>
              <w:t>Rev 3A</w:t>
            </w:r>
          </w:p>
        </w:tc>
      </w:tr>
      <w:tr w:rsidR="001E0EE0" w:rsidRPr="00D32FAA" w:rsidTr="00CD30CA">
        <w:tc>
          <w:tcPr>
            <w:tcW w:w="1384" w:type="dxa"/>
            <w:shd w:val="clear" w:color="auto" w:fill="FFFF99"/>
          </w:tcPr>
          <w:p w:rsidR="001E0EE0" w:rsidRDefault="001E0EE0" w:rsidP="008C0103">
            <w:pPr>
              <w:rPr>
                <w:rFonts w:ascii="Calibri" w:hAnsi="Calibri"/>
              </w:rPr>
            </w:pPr>
            <w:r w:rsidRPr="00D32FAA">
              <w:rPr>
                <w:rFonts w:ascii="Calibri" w:hAnsi="Calibri"/>
              </w:rPr>
              <w:t xml:space="preserve">IBL </w:t>
            </w:r>
          </w:p>
          <w:p w:rsidR="001E0EE0" w:rsidRPr="00D32FAA" w:rsidRDefault="001E0EE0" w:rsidP="008C0103">
            <w:pPr>
              <w:rPr>
                <w:rFonts w:ascii="Calibri" w:hAnsi="Calibri"/>
              </w:rPr>
            </w:pPr>
            <w:r w:rsidRPr="00D32FAA">
              <w:rPr>
                <w:rFonts w:ascii="Calibri" w:hAnsi="Calibri"/>
              </w:rPr>
              <w:t>(EEPROM, 0x51h)</w:t>
            </w:r>
          </w:p>
        </w:tc>
        <w:tc>
          <w:tcPr>
            <w:tcW w:w="1587" w:type="dxa"/>
          </w:tcPr>
          <w:p w:rsidR="001E0EE0" w:rsidRPr="00D32FAA" w:rsidRDefault="001E0EE0" w:rsidP="008C0103">
            <w:pPr>
              <w:rPr>
                <w:rFonts w:ascii="Calibri" w:hAnsi="Calibri"/>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3"/>
                  <w:attr w:name="UnitName" w:val="a"/>
                </w:smartTagPr>
                <w:r w:rsidRPr="00D32FAA">
                  <w:rPr>
                    <w:rFonts w:ascii="Calibri" w:hAnsi="Calibri"/>
                  </w:rPr>
                  <w:t>1.0.0</w:t>
                </w:r>
              </w:smartTag>
            </w:smartTag>
            <w:r w:rsidRPr="00D32FAA">
              <w:rPr>
                <w:rFonts w:ascii="Calibri" w:hAnsi="Calibri"/>
              </w:rPr>
              <w:t>.1 (?)</w:t>
            </w:r>
          </w:p>
        </w:tc>
        <w:tc>
          <w:tcPr>
            <w:tcW w:w="1588" w:type="dxa"/>
          </w:tcPr>
          <w:p w:rsidR="001E0EE0" w:rsidRPr="00D32FAA" w:rsidRDefault="001E0EE0" w:rsidP="008C0103">
            <w:pPr>
              <w:rPr>
                <w:rFonts w:ascii="Calibri" w:hAnsi="Calibri"/>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3"/>
                  <w:attr w:name="UnitName" w:val="a"/>
                </w:smartTagPr>
                <w:r w:rsidRPr="00D32FAA">
                  <w:rPr>
                    <w:rFonts w:ascii="Calibri" w:hAnsi="Calibri"/>
                  </w:rPr>
                  <w:t>1.0.0</w:t>
                </w:r>
              </w:smartTag>
            </w:smartTag>
            <w:r w:rsidRPr="00D32FAA">
              <w:rPr>
                <w:rFonts w:ascii="Calibri" w:hAnsi="Calibri"/>
              </w:rPr>
              <w:t xml:space="preserve">.2 </w:t>
            </w:r>
          </w:p>
        </w:tc>
        <w:tc>
          <w:tcPr>
            <w:tcW w:w="1587" w:type="dxa"/>
          </w:tcPr>
          <w:p w:rsidR="001E0EE0" w:rsidRDefault="001E0EE0" w:rsidP="00432297">
            <w:pPr>
              <w:rPr>
                <w:rFonts w:ascii="Calibri" w:hAnsi="Calibri"/>
              </w:rPr>
            </w:pPr>
            <w:smartTag w:uri="urn:schemas-microsoft-com:office:smarttags" w:element="chsdate">
              <w:smartTagPr>
                <w:attr w:name="Year" w:val="1899"/>
                <w:attr w:name="Month" w:val="12"/>
                <w:attr w:name="Day" w:val="30"/>
                <w:attr w:name="IsLunarDate" w:val="False"/>
                <w:attr w:name="IsROCDate" w:val="False"/>
              </w:smartTagPr>
              <w:smartTag w:uri="urn:schemas-microsoft-com:office:smarttags" w:element="chmetcnv">
                <w:smartTagPr>
                  <w:attr w:name="TCSC" w:val="0"/>
                  <w:attr w:name="NumberType" w:val="1"/>
                  <w:attr w:name="Negative" w:val="False"/>
                  <w:attr w:name="HasSpace" w:val="False"/>
                  <w:attr w:name="SourceValue" w:val="3"/>
                  <w:attr w:name="UnitName" w:val="a"/>
                </w:smartTagPr>
                <w:r w:rsidRPr="00D32FAA">
                  <w:rPr>
                    <w:rFonts w:ascii="Calibri" w:hAnsi="Calibri"/>
                  </w:rPr>
                  <w:t>1.0.0</w:t>
                </w:r>
              </w:smartTag>
            </w:smartTag>
            <w:r>
              <w:rPr>
                <w:rFonts w:ascii="Calibri" w:hAnsi="Calibri"/>
              </w:rPr>
              <w:t>.</w:t>
            </w:r>
            <w:r>
              <w:rPr>
                <w:rFonts w:ascii="Calibri" w:hAnsi="Calibri" w:hint="eastAsia"/>
              </w:rPr>
              <w:t>4</w:t>
            </w:r>
          </w:p>
          <w:p w:rsidR="001E0EE0" w:rsidRPr="00D32FAA" w:rsidRDefault="001E0EE0" w:rsidP="008C0103">
            <w:pPr>
              <w:rPr>
                <w:rFonts w:ascii="Calibri" w:hAnsi="Calibri"/>
              </w:rPr>
            </w:pPr>
          </w:p>
        </w:tc>
        <w:tc>
          <w:tcPr>
            <w:tcW w:w="1588" w:type="dxa"/>
          </w:tcPr>
          <w:p w:rsidR="001E0EE0" w:rsidRPr="001E0EE0" w:rsidRDefault="001E0EE0">
            <w:pPr>
              <w:rPr>
                <w:rFonts w:ascii="Calibri" w:hAnsi="Calibri"/>
              </w:rPr>
            </w:pPr>
            <w:r w:rsidRPr="001E0EE0">
              <w:rPr>
                <w:rFonts w:ascii="Calibri" w:hAnsi="Calibri"/>
              </w:rPr>
              <w:t>1.0.0.12</w:t>
            </w:r>
          </w:p>
        </w:tc>
        <w:tc>
          <w:tcPr>
            <w:tcW w:w="1588" w:type="dxa"/>
          </w:tcPr>
          <w:p w:rsidR="001E0EE0" w:rsidRPr="001E0EE0" w:rsidRDefault="001E0EE0">
            <w:pPr>
              <w:rPr>
                <w:rFonts w:ascii="Calibri" w:hAnsi="Calibri"/>
              </w:rPr>
            </w:pPr>
            <w:r w:rsidRPr="001E0EE0">
              <w:rPr>
                <w:rFonts w:ascii="Calibri" w:hAnsi="Calibri"/>
              </w:rPr>
              <w:t>1.0.0.13</w:t>
            </w:r>
          </w:p>
          <w:p w:rsidR="001E0EE0" w:rsidRPr="001E0EE0" w:rsidRDefault="001E0EE0">
            <w:pPr>
              <w:rPr>
                <w:rFonts w:ascii="Calibri" w:hAnsi="Calibri"/>
              </w:rPr>
            </w:pPr>
          </w:p>
        </w:tc>
      </w:tr>
      <w:tr w:rsidR="001E0EE0" w:rsidRPr="00D32FAA" w:rsidTr="00CD30CA">
        <w:tc>
          <w:tcPr>
            <w:tcW w:w="1384" w:type="dxa"/>
            <w:shd w:val="clear" w:color="auto" w:fill="FFFF99"/>
          </w:tcPr>
          <w:p w:rsidR="001E0EE0" w:rsidRDefault="001E0EE0" w:rsidP="008C0103">
            <w:pPr>
              <w:rPr>
                <w:rFonts w:ascii="Calibri" w:hAnsi="Calibri"/>
              </w:rPr>
            </w:pPr>
            <w:r w:rsidRPr="00D32FAA">
              <w:rPr>
                <w:rFonts w:ascii="Calibri" w:hAnsi="Calibri"/>
              </w:rPr>
              <w:t xml:space="preserve">POST </w:t>
            </w:r>
          </w:p>
          <w:p w:rsidR="001E0EE0" w:rsidRPr="00D32FAA" w:rsidRDefault="001E0EE0" w:rsidP="008C0103">
            <w:pPr>
              <w:rPr>
                <w:rFonts w:ascii="Calibri" w:hAnsi="Calibri"/>
              </w:rPr>
            </w:pPr>
            <w:r w:rsidRPr="00D32FAA">
              <w:rPr>
                <w:rFonts w:ascii="Calibri" w:hAnsi="Calibri"/>
              </w:rPr>
              <w:t>(EEPROM, 0x50h)</w:t>
            </w:r>
          </w:p>
        </w:tc>
        <w:tc>
          <w:tcPr>
            <w:tcW w:w="1587" w:type="dxa"/>
          </w:tcPr>
          <w:p w:rsidR="001E0EE0" w:rsidRPr="00D32FAA" w:rsidRDefault="001E0EE0" w:rsidP="008C0103">
            <w:pPr>
              <w:rPr>
                <w:rFonts w:ascii="Calibri" w:hAnsi="Calibri"/>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3"/>
                  <w:attr w:name="UnitName" w:val="a"/>
                </w:smartTagPr>
                <w:r w:rsidRPr="00D32FAA">
                  <w:rPr>
                    <w:rFonts w:ascii="Calibri" w:hAnsi="Calibri"/>
                  </w:rPr>
                  <w:t>1.0.0</w:t>
                </w:r>
              </w:smartTag>
            </w:smartTag>
            <w:r w:rsidRPr="00D32FAA">
              <w:rPr>
                <w:rFonts w:ascii="Calibri" w:hAnsi="Calibri"/>
              </w:rPr>
              <w:t>.</w:t>
            </w:r>
            <w:r>
              <w:rPr>
                <w:rFonts w:ascii="Calibri" w:hAnsi="Calibri" w:hint="eastAsia"/>
              </w:rPr>
              <w:t>1</w:t>
            </w:r>
          </w:p>
        </w:tc>
        <w:tc>
          <w:tcPr>
            <w:tcW w:w="1588" w:type="dxa"/>
          </w:tcPr>
          <w:p w:rsidR="001E0EE0" w:rsidRPr="00D32FAA" w:rsidRDefault="001E0EE0" w:rsidP="008C0103">
            <w:pPr>
              <w:rPr>
                <w:rFonts w:ascii="Calibri" w:hAnsi="Calibri"/>
              </w:rPr>
            </w:pP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3"/>
                  <w:attr w:name="UnitName" w:val="a"/>
                </w:smartTagPr>
                <w:r w:rsidRPr="00D32FAA">
                  <w:rPr>
                    <w:rFonts w:ascii="Calibri" w:hAnsi="Calibri"/>
                  </w:rPr>
                  <w:t>1.0.0</w:t>
                </w:r>
              </w:smartTag>
            </w:smartTag>
            <w:r w:rsidRPr="00D32FAA">
              <w:rPr>
                <w:rFonts w:ascii="Calibri" w:hAnsi="Calibri"/>
              </w:rPr>
              <w:t>.</w:t>
            </w:r>
            <w:r>
              <w:rPr>
                <w:rFonts w:ascii="Calibri" w:hAnsi="Calibri" w:hint="eastAsia"/>
              </w:rPr>
              <w:t>1</w:t>
            </w:r>
          </w:p>
        </w:tc>
        <w:tc>
          <w:tcPr>
            <w:tcW w:w="1587" w:type="dxa"/>
          </w:tcPr>
          <w:p w:rsidR="001E0EE0" w:rsidRDefault="001E0EE0" w:rsidP="00432297">
            <w:pPr>
              <w:rPr>
                <w:rFonts w:ascii="Calibri" w:hAnsi="Calibri"/>
              </w:rPr>
            </w:pPr>
            <w:smartTag w:uri="urn:schemas-microsoft-com:office:smarttags" w:element="chsdate">
              <w:smartTagPr>
                <w:attr w:name="Year" w:val="1899"/>
                <w:attr w:name="Month" w:val="12"/>
                <w:attr w:name="Day" w:val="30"/>
                <w:attr w:name="IsLunarDate" w:val="False"/>
                <w:attr w:name="IsROCDate" w:val="False"/>
              </w:smartTagPr>
              <w:smartTag w:uri="urn:schemas-microsoft-com:office:smarttags" w:element="chmetcnv">
                <w:smartTagPr>
                  <w:attr w:name="TCSC" w:val="0"/>
                  <w:attr w:name="NumberType" w:val="1"/>
                  <w:attr w:name="Negative" w:val="False"/>
                  <w:attr w:name="HasSpace" w:val="False"/>
                  <w:attr w:name="SourceValue" w:val="3"/>
                  <w:attr w:name="UnitName" w:val="a"/>
                </w:smartTagPr>
                <w:r w:rsidRPr="00D32FAA">
                  <w:rPr>
                    <w:rFonts w:ascii="Calibri" w:hAnsi="Calibri"/>
                  </w:rPr>
                  <w:t>1.0.0</w:t>
                </w:r>
              </w:smartTag>
            </w:smartTag>
            <w:r>
              <w:rPr>
                <w:rFonts w:ascii="Calibri" w:hAnsi="Calibri"/>
              </w:rPr>
              <w:t>.</w:t>
            </w:r>
            <w:r>
              <w:rPr>
                <w:rFonts w:ascii="Calibri" w:hAnsi="Calibri" w:hint="eastAsia"/>
              </w:rPr>
              <w:t>4</w:t>
            </w:r>
          </w:p>
          <w:p w:rsidR="001E0EE0" w:rsidRPr="00D32FAA" w:rsidRDefault="001E0EE0" w:rsidP="00432297">
            <w:pPr>
              <w:rPr>
                <w:rFonts w:ascii="Calibri" w:hAnsi="Calibri"/>
              </w:rPr>
            </w:pPr>
          </w:p>
        </w:tc>
        <w:tc>
          <w:tcPr>
            <w:tcW w:w="1588" w:type="dxa"/>
          </w:tcPr>
          <w:p w:rsidR="001E0EE0" w:rsidRPr="001E0EE0" w:rsidRDefault="001E0EE0">
            <w:pPr>
              <w:rPr>
                <w:rFonts w:ascii="Calibri" w:hAnsi="Calibri"/>
              </w:rPr>
            </w:pPr>
            <w:r w:rsidRPr="001E0EE0">
              <w:rPr>
                <w:rFonts w:ascii="Calibri" w:hAnsi="Calibri"/>
              </w:rPr>
              <w:t>1.0.0.4</w:t>
            </w:r>
          </w:p>
        </w:tc>
        <w:tc>
          <w:tcPr>
            <w:tcW w:w="1588" w:type="dxa"/>
          </w:tcPr>
          <w:p w:rsidR="001E0EE0" w:rsidRPr="001E0EE0" w:rsidRDefault="001E0EE0">
            <w:pPr>
              <w:rPr>
                <w:rFonts w:ascii="Calibri" w:hAnsi="Calibri"/>
              </w:rPr>
            </w:pPr>
            <w:r w:rsidRPr="001E0EE0">
              <w:rPr>
                <w:rFonts w:ascii="Calibri" w:hAnsi="Calibri"/>
              </w:rPr>
              <w:t>1.0.0.4</w:t>
            </w:r>
          </w:p>
          <w:p w:rsidR="001E0EE0" w:rsidRPr="001E0EE0" w:rsidRDefault="001E0EE0">
            <w:pPr>
              <w:rPr>
                <w:rFonts w:ascii="Calibri" w:hAnsi="Calibri"/>
              </w:rPr>
            </w:pPr>
          </w:p>
        </w:tc>
      </w:tr>
      <w:tr w:rsidR="001E0EE0" w:rsidRPr="00D32FAA" w:rsidTr="00CD30CA">
        <w:tc>
          <w:tcPr>
            <w:tcW w:w="1384" w:type="dxa"/>
            <w:shd w:val="clear" w:color="auto" w:fill="FFFF99"/>
          </w:tcPr>
          <w:p w:rsidR="001E0EE0" w:rsidRPr="00D32FAA" w:rsidRDefault="001E0EE0" w:rsidP="008C0103">
            <w:pPr>
              <w:rPr>
                <w:rFonts w:ascii="Calibri" w:hAnsi="Calibri"/>
              </w:rPr>
            </w:pPr>
            <w:r w:rsidRPr="00D32FAA">
              <w:rPr>
                <w:rFonts w:ascii="Calibri" w:hAnsi="Calibri"/>
              </w:rPr>
              <w:t>NOR flash (SPI)</w:t>
            </w:r>
          </w:p>
        </w:tc>
        <w:tc>
          <w:tcPr>
            <w:tcW w:w="1587" w:type="dxa"/>
          </w:tcPr>
          <w:p w:rsidR="001E0EE0" w:rsidRPr="00D32FAA" w:rsidRDefault="001E0EE0" w:rsidP="008C0103">
            <w:pPr>
              <w:rPr>
                <w:rFonts w:ascii="Calibri" w:hAnsi="Calibri"/>
              </w:rPr>
            </w:pPr>
            <w:r w:rsidRPr="00A64B5F">
              <w:rPr>
                <w:rFonts w:ascii="Calibri" w:hAnsi="Calibri"/>
              </w:rPr>
              <w:t>2.0.0.03-Eng5</w:t>
            </w:r>
          </w:p>
        </w:tc>
        <w:tc>
          <w:tcPr>
            <w:tcW w:w="1588" w:type="dxa"/>
          </w:tcPr>
          <w:p w:rsidR="001E0EE0" w:rsidRPr="00D32FAA" w:rsidRDefault="001E0EE0" w:rsidP="008C0103">
            <w:pPr>
              <w:rPr>
                <w:rFonts w:ascii="Calibri" w:hAnsi="Calibri"/>
              </w:rPr>
            </w:pPr>
            <w:r w:rsidRPr="00A64B5F">
              <w:rPr>
                <w:rFonts w:ascii="Calibri" w:hAnsi="Calibri"/>
              </w:rPr>
              <w:t>2.0.0.07-Eng2</w:t>
            </w:r>
          </w:p>
        </w:tc>
        <w:tc>
          <w:tcPr>
            <w:tcW w:w="1587" w:type="dxa"/>
          </w:tcPr>
          <w:p w:rsidR="001E0EE0" w:rsidRPr="00432297" w:rsidRDefault="001E0EE0" w:rsidP="00432297">
            <w:pPr>
              <w:rPr>
                <w:rFonts w:ascii="Calibri" w:hAnsi="Calibri"/>
              </w:rPr>
            </w:pPr>
            <w:smartTag w:uri="urn:schemas-microsoft-com:office:smarttags" w:element="chsdate">
              <w:smartTagPr>
                <w:attr w:name="Year" w:val="1899"/>
                <w:attr w:name="Month" w:val="12"/>
                <w:attr w:name="Day" w:val="30"/>
                <w:attr w:name="IsLunarDate" w:val="False"/>
                <w:attr w:name="IsROCDate" w:val="False"/>
              </w:smartTagPr>
              <w:r w:rsidRPr="00432297">
                <w:rPr>
                  <w:rFonts w:ascii="Calibri" w:hAnsi="Calibri"/>
                </w:rPr>
                <w:t>2.0.0</w:t>
              </w:r>
            </w:smartTag>
            <w:r w:rsidRPr="00432297">
              <w:rPr>
                <w:rFonts w:ascii="Calibri" w:hAnsi="Calibri"/>
              </w:rPr>
              <w:t>_beta2</w:t>
            </w:r>
          </w:p>
        </w:tc>
        <w:tc>
          <w:tcPr>
            <w:tcW w:w="1588" w:type="dxa"/>
          </w:tcPr>
          <w:p w:rsidR="001E0EE0" w:rsidRPr="001E0EE0" w:rsidRDefault="001E0EE0">
            <w:pPr>
              <w:rPr>
                <w:rFonts w:ascii="Calibri" w:hAnsi="Calibri"/>
              </w:rPr>
            </w:pPr>
            <w:r w:rsidRPr="001E0EE0">
              <w:rPr>
                <w:rFonts w:ascii="Calibri" w:hAnsi="Calibri"/>
              </w:rPr>
              <w:t>2.0.0.4</w:t>
            </w:r>
          </w:p>
        </w:tc>
        <w:tc>
          <w:tcPr>
            <w:tcW w:w="1588" w:type="dxa"/>
          </w:tcPr>
          <w:p w:rsidR="001E0EE0" w:rsidRPr="001E0EE0" w:rsidRDefault="001E0EE0">
            <w:pPr>
              <w:rPr>
                <w:rFonts w:ascii="Calibri" w:hAnsi="Calibri"/>
              </w:rPr>
            </w:pPr>
            <w:r w:rsidRPr="001E0EE0">
              <w:rPr>
                <w:rFonts w:ascii="Calibri" w:hAnsi="Calibri"/>
              </w:rPr>
              <w:t xml:space="preserve">2.0.0.4  </w:t>
            </w:r>
          </w:p>
          <w:p w:rsidR="001E0EE0" w:rsidRPr="001E0EE0" w:rsidRDefault="001E0EE0">
            <w:pPr>
              <w:rPr>
                <w:rFonts w:ascii="Calibri" w:hAnsi="Calibri"/>
              </w:rPr>
            </w:pPr>
          </w:p>
        </w:tc>
      </w:tr>
      <w:tr w:rsidR="001E0EE0" w:rsidRPr="00D32FAA" w:rsidTr="00CD30CA">
        <w:tc>
          <w:tcPr>
            <w:tcW w:w="1384" w:type="dxa"/>
            <w:shd w:val="clear" w:color="auto" w:fill="FFFF99"/>
          </w:tcPr>
          <w:p w:rsidR="001E0EE0" w:rsidRPr="00D32FAA" w:rsidRDefault="001E0EE0" w:rsidP="008C0103">
            <w:pPr>
              <w:rPr>
                <w:rFonts w:ascii="Calibri" w:hAnsi="Calibri"/>
              </w:rPr>
            </w:pPr>
            <w:r w:rsidRPr="00D32FAA">
              <w:rPr>
                <w:rFonts w:ascii="Calibri" w:hAnsi="Calibri"/>
              </w:rPr>
              <w:lastRenderedPageBreak/>
              <w:t>NAND flash (EMIF-16)</w:t>
            </w:r>
          </w:p>
        </w:tc>
        <w:tc>
          <w:tcPr>
            <w:tcW w:w="1587" w:type="dxa"/>
          </w:tcPr>
          <w:p w:rsidR="001E0EE0" w:rsidRPr="00D32FAA" w:rsidRDefault="001E0EE0" w:rsidP="008C0103">
            <w:pPr>
              <w:rPr>
                <w:rFonts w:ascii="Calibri" w:hAnsi="Calibri"/>
              </w:rPr>
            </w:pPr>
            <w:r w:rsidRPr="00D32FAA">
              <w:rPr>
                <w:rFonts w:ascii="Calibri" w:hAnsi="Calibri"/>
              </w:rPr>
              <w:t>NA</w:t>
            </w:r>
          </w:p>
        </w:tc>
        <w:tc>
          <w:tcPr>
            <w:tcW w:w="1588" w:type="dxa"/>
          </w:tcPr>
          <w:p w:rsidR="001E0EE0" w:rsidRPr="00D32FAA" w:rsidRDefault="001E0EE0" w:rsidP="008C0103">
            <w:pPr>
              <w:rPr>
                <w:rFonts w:ascii="Calibri" w:hAnsi="Calibri"/>
              </w:rPr>
            </w:pPr>
            <w:r w:rsidRPr="00432297">
              <w:rPr>
                <w:rFonts w:ascii="Calibri" w:hAnsi="Calibri"/>
              </w:rPr>
              <w:t>2.0-Alpha2</w:t>
            </w:r>
          </w:p>
        </w:tc>
        <w:tc>
          <w:tcPr>
            <w:tcW w:w="1587" w:type="dxa"/>
          </w:tcPr>
          <w:p w:rsidR="001E0EE0" w:rsidRPr="00432297" w:rsidRDefault="001E0EE0" w:rsidP="00432297">
            <w:pPr>
              <w:rPr>
                <w:rFonts w:ascii="Calibri" w:hAnsi="Calibri"/>
              </w:rPr>
            </w:pPr>
            <w:r w:rsidRPr="00432297">
              <w:rPr>
                <w:rFonts w:ascii="Calibri" w:hAnsi="Calibri"/>
              </w:rPr>
              <w:t>2.0-Alpha2</w:t>
            </w:r>
          </w:p>
        </w:tc>
        <w:tc>
          <w:tcPr>
            <w:tcW w:w="1588" w:type="dxa"/>
          </w:tcPr>
          <w:p w:rsidR="001E0EE0" w:rsidRPr="001E0EE0" w:rsidRDefault="001E0EE0">
            <w:pPr>
              <w:rPr>
                <w:rFonts w:ascii="Calibri" w:hAnsi="Calibri"/>
              </w:rPr>
            </w:pPr>
            <w:r w:rsidRPr="001E0EE0">
              <w:rPr>
                <w:rFonts w:ascii="Calibri" w:hAnsi="Calibri"/>
              </w:rPr>
              <w:t>2.0-GA</w:t>
            </w:r>
          </w:p>
        </w:tc>
        <w:tc>
          <w:tcPr>
            <w:tcW w:w="1588" w:type="dxa"/>
          </w:tcPr>
          <w:p w:rsidR="001E0EE0" w:rsidRPr="001E0EE0" w:rsidRDefault="001E0EE0">
            <w:pPr>
              <w:rPr>
                <w:rFonts w:ascii="Calibri" w:hAnsi="Calibri"/>
              </w:rPr>
            </w:pPr>
            <w:r w:rsidRPr="001E0EE0">
              <w:rPr>
                <w:rFonts w:ascii="Calibri" w:hAnsi="Calibri"/>
              </w:rPr>
              <w:t>2.0-GA</w:t>
            </w:r>
          </w:p>
        </w:tc>
      </w:tr>
    </w:tbl>
    <w:p w:rsidR="009B59CD" w:rsidRDefault="009B59CD" w:rsidP="00207781">
      <w:pPr>
        <w:rPr>
          <w:rFonts w:ascii="Calibri" w:hAnsi="Calibri"/>
        </w:rPr>
      </w:pPr>
    </w:p>
    <w:p w:rsidR="009B59CD" w:rsidRDefault="009B59CD" w:rsidP="00207781">
      <w:pPr>
        <w:rPr>
          <w:rFonts w:ascii="Calibri" w:hAnsi="Calibri"/>
        </w:rPr>
      </w:pPr>
      <w:r>
        <w:rPr>
          <w:rFonts w:ascii="Calibri" w:hAnsi="Calibri"/>
        </w:rPr>
        <w:br w:type="page"/>
      </w:r>
    </w:p>
    <w:p w:rsidR="009B59CD" w:rsidRPr="00355DE0" w:rsidRDefault="009B59CD" w:rsidP="00207781">
      <w:pPr>
        <w:rPr>
          <w:rFonts w:ascii="Calibri" w:hAnsi="Calibri"/>
          <w:b/>
          <w:sz w:val="32"/>
          <w:szCs w:val="32"/>
        </w:rPr>
      </w:pPr>
      <w:r w:rsidRPr="00355DE0">
        <w:rPr>
          <w:rFonts w:ascii="Calibri" w:hAnsi="Calibri"/>
          <w:b/>
          <w:sz w:val="32"/>
          <w:szCs w:val="32"/>
        </w:rPr>
        <w:lastRenderedPageBreak/>
        <w:t xml:space="preserve">2. </w:t>
      </w:r>
      <w:r>
        <w:rPr>
          <w:rFonts w:ascii="Calibri" w:hAnsi="Calibri"/>
          <w:b/>
          <w:sz w:val="32"/>
          <w:szCs w:val="32"/>
        </w:rPr>
        <w:t>TMDXEVM</w:t>
      </w:r>
      <w:smartTag w:uri="urn:schemas-microsoft-com:office:smarttags" w:element="chmetcnv">
        <w:smartTagPr>
          <w:attr w:name="TCSC" w:val="0"/>
          <w:attr w:name="NumberType" w:val="1"/>
          <w:attr w:name="Negative" w:val="False"/>
          <w:attr w:name="HasSpace" w:val="False"/>
          <w:attr w:name="SourceValue" w:val="3"/>
          <w:attr w:name="UnitName" w:val="a"/>
        </w:smartTagPr>
        <w:r w:rsidRPr="00355DE0">
          <w:rPr>
            <w:rFonts w:ascii="Calibri" w:hAnsi="Calibri"/>
            <w:b/>
            <w:sz w:val="32"/>
            <w:szCs w:val="32"/>
          </w:rPr>
          <w:t>6678</w:t>
        </w:r>
        <w:r>
          <w:rPr>
            <w:rFonts w:ascii="Calibri" w:hAnsi="Calibri"/>
            <w:b/>
            <w:sz w:val="32"/>
            <w:szCs w:val="32"/>
          </w:rPr>
          <w:t>L</w:t>
        </w:r>
      </w:smartTag>
      <w:r w:rsidRPr="00355DE0">
        <w:rPr>
          <w:rFonts w:ascii="Calibri" w:hAnsi="Calibri"/>
          <w:b/>
          <w:sz w:val="32"/>
          <w:szCs w:val="32"/>
        </w:rPr>
        <w:t xml:space="preserve"> EVM Design Enhancements</w:t>
      </w:r>
    </w:p>
    <w:p w:rsidR="009B59CD" w:rsidRPr="00207781" w:rsidRDefault="009B59CD" w:rsidP="00207781">
      <w:pPr>
        <w:rPr>
          <w:rFonts w:ascii="Calibri" w:hAnsi="Calibri"/>
        </w:rPr>
      </w:pPr>
    </w:p>
    <w:p w:rsidR="009B59CD" w:rsidRPr="00207781" w:rsidRDefault="009B59CD" w:rsidP="00355DE0">
      <w:pPr>
        <w:ind w:firstLine="480"/>
        <w:rPr>
          <w:rFonts w:ascii="Calibri" w:hAnsi="Calibri"/>
          <w:b/>
          <w:u w:val="single"/>
        </w:rPr>
      </w:pPr>
      <w:r>
        <w:rPr>
          <w:rFonts w:ascii="Calibri" w:hAnsi="Calibri"/>
          <w:b/>
          <w:u w:val="single"/>
        </w:rPr>
        <w:t>2.1</w:t>
      </w:r>
      <w:ins w:id="43" w:author="Alex" w:date="2011-06-01T23:38:00Z">
        <w:r w:rsidR="00C24801">
          <w:rPr>
            <w:rFonts w:ascii="Calibri" w:hAnsi="Calibri" w:hint="eastAsia"/>
            <w:b/>
            <w:u w:val="single"/>
          </w:rPr>
          <w:t xml:space="preserve"> </w:t>
        </w:r>
      </w:ins>
      <w:r>
        <w:rPr>
          <w:rFonts w:ascii="Calibri" w:hAnsi="Calibri"/>
          <w:b/>
          <w:u w:val="single"/>
        </w:rPr>
        <w:t xml:space="preserve"> </w:t>
      </w:r>
      <w:r w:rsidRPr="00207781">
        <w:rPr>
          <w:rFonts w:ascii="Calibri" w:hAnsi="Calibri"/>
          <w:b/>
          <w:u w:val="single"/>
        </w:rPr>
        <w:t>Unexpected EVM Reset Event</w:t>
      </w:r>
      <w:r>
        <w:rPr>
          <w:rFonts w:ascii="Calibri" w:hAnsi="Calibri"/>
          <w:b/>
          <w:u w:val="single"/>
        </w:rPr>
        <w:t xml:space="preserve"> on the Beta1 EVMs</w:t>
      </w:r>
    </w:p>
    <w:p w:rsidR="009B59CD" w:rsidRPr="00207781" w:rsidRDefault="009B59CD" w:rsidP="00207781">
      <w:pPr>
        <w:rPr>
          <w:rFonts w:ascii="Calibri" w:hAnsi="Calibri"/>
        </w:rPr>
      </w:pPr>
    </w:p>
    <w:p w:rsidR="009B59CD" w:rsidRPr="00207781" w:rsidRDefault="009B59CD" w:rsidP="00207781">
      <w:pPr>
        <w:rPr>
          <w:rFonts w:ascii="Calibri" w:hAnsi="Calibri"/>
        </w:rPr>
      </w:pPr>
      <w:r w:rsidRPr="00207781">
        <w:rPr>
          <w:rFonts w:ascii="Calibri" w:hAnsi="Calibri"/>
        </w:rPr>
        <w:t>All Beta1 EVMs have a design erratum that may need to be corrected.</w:t>
      </w:r>
      <w:r>
        <w:rPr>
          <w:rFonts w:ascii="Calibri" w:hAnsi="Calibri"/>
        </w:rPr>
        <w:t xml:space="preserve"> </w:t>
      </w:r>
      <w:r w:rsidRPr="00207781">
        <w:rPr>
          <w:rFonts w:ascii="Calibri" w:hAnsi="Calibri"/>
        </w:rPr>
        <w:t xml:space="preserve"> The TDI input to the FPGA is floating. </w:t>
      </w:r>
      <w:r>
        <w:rPr>
          <w:rFonts w:ascii="Calibri" w:hAnsi="Calibri"/>
        </w:rPr>
        <w:t xml:space="preserve"> </w:t>
      </w:r>
      <w:r w:rsidRPr="00207781">
        <w:rPr>
          <w:rFonts w:ascii="Calibri" w:hAnsi="Calibri"/>
        </w:rPr>
        <w:t>This has been observed to allow unexpected FPGA behavior on a small percentage of the boards.  Often, the SYSPG_D1 LED goes out and CCS unexpectedly disconnects.  A pull-up resistor needs to be added to prevent this from happening.  This can be added on the bottom of connector TAP_FPGA1 between pins 1 and 5.  Any resistor value between 1K and 10K will suffice.  The following figure shows this rework.</w:t>
      </w:r>
    </w:p>
    <w:p w:rsidR="009B59CD" w:rsidRPr="00207781" w:rsidRDefault="009B59CD" w:rsidP="00207781">
      <w:pPr>
        <w:rPr>
          <w:rFonts w:ascii="Calibri" w:hAnsi="Calibri"/>
        </w:rPr>
      </w:pPr>
    </w:p>
    <w:p w:rsidR="009B59CD" w:rsidRPr="00207781" w:rsidRDefault="00A32E83" w:rsidP="00A16CFC">
      <w:pPr>
        <w:jc w:val="center"/>
        <w:rPr>
          <w:rFonts w:ascii="Calibri" w:hAnsi="Calibri"/>
        </w:rPr>
      </w:pPr>
      <w:r>
        <w:rPr>
          <w:rFonts w:ascii="Calibri" w:hAnsi="Calibri" w:cs="Arial"/>
          <w:noProof/>
          <w:sz w:val="20"/>
          <w:szCs w:val="20"/>
        </w:rPr>
        <w:drawing>
          <wp:inline distT="0" distB="0" distL="0" distR="0">
            <wp:extent cx="4181475" cy="1743075"/>
            <wp:effectExtent l="19050" t="0" r="952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181475" cy="1743075"/>
                    </a:xfrm>
                    <a:prstGeom prst="rect">
                      <a:avLst/>
                    </a:prstGeom>
                    <a:noFill/>
                    <a:ln w="9525">
                      <a:noFill/>
                      <a:miter lim="800000"/>
                      <a:headEnd/>
                      <a:tailEnd/>
                    </a:ln>
                  </pic:spPr>
                </pic:pic>
              </a:graphicData>
            </a:graphic>
          </wp:inline>
        </w:drawing>
      </w:r>
    </w:p>
    <w:p w:rsidR="009B59CD" w:rsidRPr="00207781" w:rsidRDefault="009B59CD" w:rsidP="00207781">
      <w:pPr>
        <w:rPr>
          <w:rFonts w:ascii="Calibri" w:hAnsi="Calibri"/>
        </w:rPr>
      </w:pPr>
    </w:p>
    <w:p w:rsidR="009B59CD" w:rsidRPr="00207781" w:rsidRDefault="009B59CD" w:rsidP="00F22300">
      <w:pPr>
        <w:ind w:firstLine="480"/>
        <w:rPr>
          <w:rFonts w:ascii="Calibri" w:hAnsi="Calibri"/>
          <w:b/>
          <w:u w:val="single"/>
        </w:rPr>
      </w:pPr>
      <w:r>
        <w:rPr>
          <w:rFonts w:ascii="Calibri" w:hAnsi="Calibri"/>
          <w:b/>
          <w:u w:val="single"/>
        </w:rPr>
        <w:t>2.2</w:t>
      </w:r>
      <w:ins w:id="44" w:author="Alex" w:date="2011-06-01T23:38:00Z">
        <w:r w:rsidR="00C24801">
          <w:rPr>
            <w:rFonts w:ascii="Calibri" w:hAnsi="Calibri" w:hint="eastAsia"/>
            <w:b/>
            <w:u w:val="single"/>
          </w:rPr>
          <w:t xml:space="preserve"> </w:t>
        </w:r>
      </w:ins>
      <w:r>
        <w:rPr>
          <w:rFonts w:ascii="Calibri" w:hAnsi="Calibri"/>
          <w:b/>
          <w:u w:val="single"/>
        </w:rPr>
        <w:t xml:space="preserve"> Incorrect pin out on the HyperLink1 connector </w:t>
      </w:r>
      <w:r w:rsidRPr="00207781">
        <w:rPr>
          <w:rFonts w:ascii="Calibri" w:hAnsi="Calibri"/>
          <w:b/>
          <w:u w:val="single"/>
        </w:rPr>
        <w:t xml:space="preserve">on </w:t>
      </w:r>
      <w:r>
        <w:rPr>
          <w:rFonts w:ascii="Calibri" w:hAnsi="Calibri"/>
          <w:b/>
          <w:u w:val="single"/>
        </w:rPr>
        <w:t>The</w:t>
      </w:r>
      <w:r w:rsidRPr="00207781">
        <w:rPr>
          <w:rFonts w:ascii="Calibri" w:hAnsi="Calibri"/>
          <w:b/>
          <w:u w:val="single"/>
        </w:rPr>
        <w:t xml:space="preserve"> EVMs</w:t>
      </w:r>
    </w:p>
    <w:p w:rsidR="009B59CD" w:rsidRDefault="009B59CD" w:rsidP="00207781">
      <w:pPr>
        <w:rPr>
          <w:rFonts w:ascii="Calibri" w:hAnsi="Calibri"/>
        </w:rPr>
      </w:pPr>
    </w:p>
    <w:p w:rsidR="009B59CD" w:rsidRPr="00F22300" w:rsidRDefault="009B59CD" w:rsidP="00207781">
      <w:pPr>
        <w:rPr>
          <w:rFonts w:ascii="Calibri" w:hAnsi="Calibri"/>
        </w:rPr>
      </w:pPr>
      <w:r>
        <w:rPr>
          <w:rFonts w:ascii="Calibri" w:hAnsi="Calibri"/>
        </w:rPr>
        <w:t>All Beta1 EVMs had populated the iPass+HD mini-SAS connector on the HyperLink1 for the HyperLink connection.  The pin out on the HyperLink1 is incorrect, most signals will be shorted if connecting the HyperLink interface by the cable.  The HyperLink1 can NOT be used and is not installed</w:t>
      </w:r>
      <w:r w:rsidRPr="00F6221A">
        <w:rPr>
          <w:rFonts w:ascii="Calibri" w:hAnsi="Calibri"/>
        </w:rPr>
        <w:t xml:space="preserve"> </w:t>
      </w:r>
      <w:r>
        <w:rPr>
          <w:rFonts w:ascii="Calibri" w:hAnsi="Calibri"/>
        </w:rPr>
        <w:t>on Beta1 and Beta2 EVMs.</w:t>
      </w:r>
    </w:p>
    <w:p w:rsidR="009B59CD" w:rsidRDefault="00A32E83" w:rsidP="00207781">
      <w:pPr>
        <w:rPr>
          <w:rFonts w:ascii="Calibri" w:hAnsi="Calibri"/>
        </w:rPr>
      </w:pPr>
      <w:r>
        <w:rPr>
          <w:rFonts w:ascii="Calibri" w:hAnsi="Calibri"/>
          <w:noProof/>
        </w:rPr>
        <w:drawing>
          <wp:inline distT="0" distB="0" distL="0" distR="0">
            <wp:extent cx="5676900" cy="2400300"/>
            <wp:effectExtent l="1905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676900" cy="2400300"/>
                    </a:xfrm>
                    <a:prstGeom prst="rect">
                      <a:avLst/>
                    </a:prstGeom>
                    <a:noFill/>
                    <a:ln w="9525">
                      <a:noFill/>
                      <a:miter lim="800000"/>
                      <a:headEnd/>
                      <a:tailEnd/>
                    </a:ln>
                  </pic:spPr>
                </pic:pic>
              </a:graphicData>
            </a:graphic>
          </wp:inline>
        </w:drawing>
      </w:r>
    </w:p>
    <w:p w:rsidR="009B59CD" w:rsidRPr="00207781" w:rsidRDefault="009B59CD" w:rsidP="00875ED3">
      <w:pPr>
        <w:rPr>
          <w:rFonts w:ascii="Calibri" w:hAnsi="Calibri"/>
        </w:rPr>
      </w:pPr>
    </w:p>
    <w:p w:rsidR="009B59CD" w:rsidRPr="00207781" w:rsidRDefault="009B59CD" w:rsidP="00875ED3">
      <w:pPr>
        <w:ind w:firstLine="480"/>
        <w:rPr>
          <w:rFonts w:ascii="Calibri" w:hAnsi="Calibri"/>
          <w:b/>
          <w:u w:val="single"/>
        </w:rPr>
      </w:pPr>
      <w:r>
        <w:rPr>
          <w:rFonts w:ascii="Calibri" w:hAnsi="Calibri"/>
          <w:b/>
          <w:u w:val="single"/>
        </w:rPr>
        <w:t>2.3</w:t>
      </w:r>
      <w:ins w:id="45" w:author="Alex" w:date="2011-06-01T23:38:00Z">
        <w:r w:rsidR="00C24801">
          <w:rPr>
            <w:rFonts w:ascii="Calibri" w:hAnsi="Calibri" w:hint="eastAsia"/>
            <w:b/>
            <w:u w:val="single"/>
          </w:rPr>
          <w:t xml:space="preserve"> </w:t>
        </w:r>
      </w:ins>
      <w:r>
        <w:rPr>
          <w:rFonts w:ascii="Calibri" w:hAnsi="Calibri"/>
          <w:b/>
          <w:u w:val="single"/>
        </w:rPr>
        <w:t xml:space="preserve"> No HCSL support of the PCIE-CLK from the AMC FCLK on the EVMs</w:t>
      </w:r>
    </w:p>
    <w:p w:rsidR="009B59CD" w:rsidRPr="00763AA5" w:rsidRDefault="009B59CD" w:rsidP="00875ED3">
      <w:pPr>
        <w:rPr>
          <w:rFonts w:ascii="Calibri" w:hAnsi="Calibri"/>
        </w:rPr>
      </w:pPr>
    </w:p>
    <w:p w:rsidR="009B59CD" w:rsidRPr="00207781" w:rsidRDefault="009B59CD" w:rsidP="005B09B7">
      <w:pPr>
        <w:widowControl/>
        <w:rPr>
          <w:rFonts w:ascii="Calibri" w:hAnsi="Calibri"/>
        </w:rPr>
      </w:pPr>
      <w:r>
        <w:rPr>
          <w:rFonts w:ascii="Calibri" w:hAnsi="Calibri"/>
        </w:rPr>
        <w:t xml:space="preserve">The </w:t>
      </w:r>
      <w:r w:rsidRPr="00207781">
        <w:rPr>
          <w:rFonts w:ascii="Calibri" w:hAnsi="Calibri"/>
        </w:rPr>
        <w:t>PCIe clock circuitry does not support HCSL clock from AMC FCLK</w:t>
      </w:r>
      <w:r>
        <w:rPr>
          <w:rFonts w:ascii="Calibri" w:hAnsi="Calibri"/>
        </w:rPr>
        <w:t xml:space="preserve"> on Beta1 and Beta2 EVMs</w:t>
      </w:r>
      <w:r w:rsidRPr="00207781">
        <w:rPr>
          <w:rFonts w:ascii="Calibri" w:hAnsi="Calibri"/>
        </w:rPr>
        <w:t>.</w:t>
      </w:r>
      <w:r>
        <w:rPr>
          <w:rFonts w:ascii="Calibri" w:hAnsi="Calibri"/>
        </w:rPr>
        <w:t xml:space="preserve"> Do NOT try to install the DC-blocking to provide a PCIe clock from the AMC edge connector.</w:t>
      </w:r>
    </w:p>
    <w:p w:rsidR="009B59CD" w:rsidRPr="00E72391" w:rsidRDefault="009B59CD" w:rsidP="00207781">
      <w:pPr>
        <w:rPr>
          <w:rFonts w:ascii="Calibri" w:hAnsi="Calibri"/>
        </w:rPr>
      </w:pPr>
    </w:p>
    <w:p w:rsidR="009B59CD" w:rsidRPr="00207781" w:rsidRDefault="009B59CD" w:rsidP="001E3EB3">
      <w:pPr>
        <w:ind w:firstLine="480"/>
        <w:rPr>
          <w:rFonts w:ascii="Calibri" w:hAnsi="Calibri"/>
          <w:b/>
          <w:u w:val="single"/>
        </w:rPr>
      </w:pPr>
      <w:r>
        <w:rPr>
          <w:rFonts w:ascii="Calibri" w:hAnsi="Calibri"/>
          <w:b/>
          <w:u w:val="single"/>
        </w:rPr>
        <w:t>2.4</w:t>
      </w:r>
      <w:ins w:id="46" w:author="Alex" w:date="2011-06-01T23:38:00Z">
        <w:r w:rsidR="00C24801">
          <w:rPr>
            <w:rFonts w:ascii="Calibri" w:hAnsi="Calibri" w:hint="eastAsia"/>
            <w:b/>
            <w:u w:val="single"/>
          </w:rPr>
          <w:t xml:space="preserve"> </w:t>
        </w:r>
      </w:ins>
      <w:r>
        <w:rPr>
          <w:rFonts w:ascii="Calibri" w:hAnsi="Calibri"/>
          <w:b/>
          <w:u w:val="single"/>
        </w:rPr>
        <w:t xml:space="preserve"> The CVDD (AVS) power solution on the TMDXEVM</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b/>
            <w:u w:val="single"/>
          </w:rPr>
          <w:t>6678L</w:t>
        </w:r>
      </w:smartTag>
      <w:r>
        <w:rPr>
          <w:rFonts w:ascii="Calibri" w:hAnsi="Calibri"/>
          <w:b/>
          <w:u w:val="single"/>
        </w:rPr>
        <w:t xml:space="preserve"> EVM</w:t>
      </w:r>
    </w:p>
    <w:p w:rsidR="009B59CD" w:rsidRDefault="009B59CD" w:rsidP="001E3EB3">
      <w:pPr>
        <w:rPr>
          <w:rFonts w:ascii="Calibri" w:hAnsi="Calibri"/>
        </w:rPr>
      </w:pPr>
    </w:p>
    <w:p w:rsidR="009B59CD" w:rsidRPr="00207781" w:rsidRDefault="009B59CD" w:rsidP="00036E47">
      <w:pPr>
        <w:widowControl/>
        <w:rPr>
          <w:rFonts w:ascii="Calibri" w:hAnsi="Calibri"/>
        </w:rPr>
      </w:pPr>
      <w:r w:rsidRPr="00207781">
        <w:rPr>
          <w:rFonts w:ascii="Calibri" w:hAnsi="Calibri"/>
        </w:rPr>
        <w:t xml:space="preserve">The current CVDD design is limited to </w:t>
      </w: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10A</w:t>
        </w:r>
      </w:smartTag>
      <w:r w:rsidRPr="00207781">
        <w:rPr>
          <w:rFonts w:ascii="Calibri" w:hAnsi="Calibri"/>
        </w:rPr>
        <w:t xml:space="preserve"> maximum.  Operation of the </w:t>
      </w:r>
      <w:r>
        <w:rPr>
          <w:rFonts w:ascii="Calibri" w:hAnsi="Calibri"/>
        </w:rPr>
        <w:t>TMS</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rPr>
          <w:t>320C</w:t>
        </w:r>
      </w:smartTag>
      <w:r>
        <w:rPr>
          <w:rFonts w:ascii="Calibri" w:hAnsi="Calibri"/>
        </w:rPr>
        <w:t>6678</w:t>
      </w:r>
      <w:r w:rsidRPr="00207781">
        <w:rPr>
          <w:rFonts w:ascii="Calibri" w:hAnsi="Calibri"/>
        </w:rPr>
        <w:t xml:space="preserve"> at extended temperatures (up to </w:t>
      </w: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100C</w:t>
        </w:r>
      </w:smartTag>
      <w:r w:rsidRPr="00207781">
        <w:rPr>
          <w:rFonts w:ascii="Calibri" w:hAnsi="Calibri"/>
        </w:rPr>
        <w:t xml:space="preserve"> case) and at higher speeds (such as 1.25GHz) may require more than </w:t>
      </w: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10A</w:t>
        </w:r>
      </w:smartTag>
      <w:r w:rsidRPr="00207781">
        <w:rPr>
          <w:rFonts w:ascii="Calibri" w:hAnsi="Calibri"/>
        </w:rPr>
        <w:t xml:space="preserve">.  Customer designs that require the </w:t>
      </w:r>
      <w:r>
        <w:rPr>
          <w:rFonts w:ascii="Calibri" w:hAnsi="Calibri"/>
        </w:rPr>
        <w:t>TMS</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rPr>
          <w:t>320C</w:t>
        </w:r>
      </w:smartTag>
      <w:r>
        <w:rPr>
          <w:rFonts w:ascii="Calibri" w:hAnsi="Calibri"/>
        </w:rPr>
        <w:t>6678</w:t>
      </w:r>
      <w:r w:rsidRPr="00207781">
        <w:rPr>
          <w:rFonts w:ascii="Calibri" w:hAnsi="Calibri"/>
        </w:rPr>
        <w:t xml:space="preserve"> to operate at these performance levels should implement a </w:t>
      </w: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15A</w:t>
        </w:r>
      </w:smartTag>
      <w:r w:rsidRPr="00207781">
        <w:rPr>
          <w:rFonts w:ascii="Calibri" w:hAnsi="Calibri"/>
        </w:rPr>
        <w:t xml:space="preserve"> using the UCD74110.</w:t>
      </w:r>
    </w:p>
    <w:p w:rsidR="009B59CD" w:rsidRPr="00E72391" w:rsidRDefault="009B59CD" w:rsidP="00067F40">
      <w:pPr>
        <w:rPr>
          <w:rFonts w:ascii="Calibri" w:hAnsi="Calibri"/>
        </w:rPr>
      </w:pPr>
    </w:p>
    <w:p w:rsidR="009B59CD" w:rsidRPr="00207781" w:rsidRDefault="009B59CD" w:rsidP="00067F40">
      <w:pPr>
        <w:ind w:firstLine="480"/>
        <w:rPr>
          <w:rFonts w:ascii="Calibri" w:hAnsi="Calibri"/>
          <w:b/>
          <w:u w:val="single"/>
        </w:rPr>
      </w:pPr>
      <w:r>
        <w:rPr>
          <w:rFonts w:ascii="Calibri" w:hAnsi="Calibri"/>
          <w:b/>
          <w:u w:val="single"/>
        </w:rPr>
        <w:t xml:space="preserve">2.5 </w:t>
      </w:r>
      <w:ins w:id="47" w:author="Alex" w:date="2011-06-01T23:38:00Z">
        <w:r w:rsidR="00C24801">
          <w:rPr>
            <w:rFonts w:ascii="Calibri" w:hAnsi="Calibri" w:hint="eastAsia"/>
            <w:b/>
            <w:u w:val="single"/>
          </w:rPr>
          <w:t xml:space="preserve"> </w:t>
        </w:r>
      </w:ins>
      <w:r>
        <w:rPr>
          <w:rFonts w:ascii="Calibri" w:hAnsi="Calibri"/>
          <w:b/>
          <w:u w:val="single"/>
        </w:rPr>
        <w:t>The Smart-Reflex® Function on the EVMs</w:t>
      </w:r>
    </w:p>
    <w:p w:rsidR="009B59CD" w:rsidRPr="00EB36FC" w:rsidRDefault="009B59CD" w:rsidP="00067F40">
      <w:pPr>
        <w:rPr>
          <w:rFonts w:ascii="Calibri" w:hAnsi="Calibri"/>
        </w:rPr>
      </w:pPr>
    </w:p>
    <w:p w:rsidR="009B59CD" w:rsidRDefault="009B59CD" w:rsidP="004C7ADE">
      <w:pPr>
        <w:widowControl/>
        <w:rPr>
          <w:rFonts w:ascii="Calibri" w:hAnsi="Calibri"/>
        </w:rPr>
      </w:pPr>
      <w:r w:rsidRPr="00207781">
        <w:rPr>
          <w:rFonts w:ascii="Calibri" w:hAnsi="Calibri"/>
        </w:rPr>
        <w:t>Beta1 EVMs operate the CVDD at a fixed voltage and do not use Smart Reflex.  A new UCD9222 configuration is needed to enable this.  Beta2 EVMs support Smart Reflex.  Version 4 of the UCD9222 configuration dated 31MAR must be loaded along with the UCD9222-48_</w:t>
      </w:r>
      <w:smartTag w:uri="urn:schemas-microsoft-com:office:smarttags" w:element="chsdate">
        <w:smartTagPr>
          <w:attr w:name="IsROCDate" w:val="False"/>
          <w:attr w:name="IsLunarDate" w:val="False"/>
          <w:attr w:name="Day" w:val="30"/>
          <w:attr w:name="Month" w:val="12"/>
          <w:attr w:name="Year" w:val="1899"/>
        </w:smartTagP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6.3.9</w:t>
          </w:r>
        </w:smartTag>
      </w:smartTag>
      <w:r w:rsidRPr="00207781">
        <w:rPr>
          <w:rFonts w:ascii="Calibri" w:hAnsi="Calibri"/>
        </w:rPr>
        <w:t>.12680 or later firmware.  Version 4 of the UCD9222 configuration must not be loaded until after Version 10 (0xA) of the FPGA is loaded.</w:t>
      </w:r>
    </w:p>
    <w:p w:rsidR="009B59CD" w:rsidRDefault="009B59CD" w:rsidP="004C7ADE">
      <w:pPr>
        <w:widowControl/>
        <w:rPr>
          <w:rFonts w:ascii="Calibri" w:hAnsi="Calibri"/>
        </w:rPr>
      </w:pPr>
    </w:p>
    <w:p w:rsidR="009B59CD" w:rsidRPr="00207781" w:rsidRDefault="009B59CD" w:rsidP="004C7ADE">
      <w:pPr>
        <w:widowControl/>
        <w:rPr>
          <w:rFonts w:ascii="Calibri" w:hAnsi="Calibri"/>
        </w:rPr>
      </w:pPr>
      <w:r w:rsidRPr="00207781">
        <w:rPr>
          <w:rFonts w:ascii="Calibri" w:hAnsi="Calibri"/>
          <w:i/>
        </w:rPr>
        <w:t>Note that Beta1 EVMs can continue being used with a fixed voltage without loss of functionality.</w:t>
      </w:r>
    </w:p>
    <w:p w:rsidR="009B59CD" w:rsidRPr="00E72391" w:rsidRDefault="009B59CD" w:rsidP="00BA4CD3">
      <w:pPr>
        <w:rPr>
          <w:rFonts w:ascii="Calibri" w:hAnsi="Calibri"/>
        </w:rPr>
      </w:pPr>
    </w:p>
    <w:p w:rsidR="009B59CD" w:rsidRPr="00207781" w:rsidRDefault="009B59CD" w:rsidP="00BA4CD3">
      <w:pPr>
        <w:ind w:firstLine="480"/>
        <w:rPr>
          <w:rFonts w:ascii="Calibri" w:hAnsi="Calibri"/>
          <w:b/>
          <w:u w:val="single"/>
        </w:rPr>
      </w:pPr>
      <w:r>
        <w:rPr>
          <w:rFonts w:ascii="Calibri" w:hAnsi="Calibri"/>
          <w:b/>
          <w:u w:val="single"/>
        </w:rPr>
        <w:t>2.6</w:t>
      </w:r>
      <w:ins w:id="48" w:author="Alex" w:date="2011-06-01T23:38:00Z">
        <w:r w:rsidR="00C24801">
          <w:rPr>
            <w:rFonts w:ascii="Calibri" w:hAnsi="Calibri" w:hint="eastAsia"/>
            <w:b/>
            <w:u w:val="single"/>
          </w:rPr>
          <w:t xml:space="preserve"> </w:t>
        </w:r>
      </w:ins>
      <w:r>
        <w:rPr>
          <w:rFonts w:ascii="Calibri" w:hAnsi="Calibri"/>
          <w:b/>
          <w:u w:val="single"/>
        </w:rPr>
        <w:t xml:space="preserve"> The FPGA code update issue on the EVMs</w:t>
      </w:r>
    </w:p>
    <w:p w:rsidR="009B59CD" w:rsidRPr="00E407D8" w:rsidRDefault="009B59CD" w:rsidP="00BA4CD3">
      <w:pPr>
        <w:rPr>
          <w:rFonts w:ascii="Calibri" w:hAnsi="Calibri"/>
        </w:rPr>
      </w:pPr>
    </w:p>
    <w:p w:rsidR="009B59CD" w:rsidRDefault="009B59CD" w:rsidP="00257782">
      <w:pPr>
        <w:widowControl/>
        <w:rPr>
          <w:rFonts w:ascii="Calibri" w:hAnsi="Calibri"/>
        </w:rPr>
      </w:pPr>
      <w:r w:rsidRPr="00207781">
        <w:rPr>
          <w:rFonts w:ascii="Calibri" w:hAnsi="Calibri"/>
        </w:rPr>
        <w:t>The FPGA cannot be reprogrammed while the UCD9222 contains a configuration and it is operating.  One solution requires erasing the configuration from the UCD9222 before programming the FPGA.  The alternate and preferred solution is reprogramming the FPGA from the DSP with CCS connected.  A utility to perform this is available.</w:t>
      </w:r>
    </w:p>
    <w:p w:rsidR="00F60D00" w:rsidRDefault="00F60D00" w:rsidP="00F60D00">
      <w:pPr>
        <w:ind w:firstLine="480"/>
        <w:rPr>
          <w:rFonts w:ascii="Calibri" w:hAnsi="Calibri"/>
          <w:b/>
          <w:u w:val="single"/>
        </w:rPr>
      </w:pPr>
    </w:p>
    <w:p w:rsidR="00F60D00" w:rsidRPr="00F60D00" w:rsidRDefault="00F60D00" w:rsidP="00257782">
      <w:pPr>
        <w:widowControl/>
        <w:rPr>
          <w:rFonts w:ascii="Calibri" w:hAnsi="Calibri"/>
        </w:rPr>
      </w:pPr>
    </w:p>
    <w:p w:rsidR="009B59CD" w:rsidRPr="00BA4CD3" w:rsidRDefault="009B59CD" w:rsidP="00207781">
      <w:pPr>
        <w:rPr>
          <w:rFonts w:ascii="Calibri" w:hAnsi="Calibri"/>
        </w:rPr>
      </w:pPr>
    </w:p>
    <w:p w:rsidR="009B59CD" w:rsidRPr="000446E7" w:rsidRDefault="009B59CD" w:rsidP="00207781">
      <w:pPr>
        <w:rPr>
          <w:rFonts w:ascii="Calibri" w:hAnsi="Calibri"/>
          <w:color w:val="999999"/>
        </w:rPr>
      </w:pPr>
      <w:r w:rsidRPr="000446E7">
        <w:rPr>
          <w:rFonts w:ascii="Calibri" w:hAnsi="Calibri"/>
          <w:color w:val="999999"/>
        </w:rPr>
        <w:t>Webpage link and file name.</w:t>
      </w:r>
    </w:p>
    <w:p w:rsidR="009B59CD" w:rsidRDefault="009B59CD" w:rsidP="00207781">
      <w:pPr>
        <w:rPr>
          <w:rFonts w:ascii="Calibri" w:hAnsi="Calibri"/>
        </w:rPr>
      </w:pPr>
    </w:p>
    <w:p w:rsidR="009B59CD" w:rsidRDefault="009B59CD" w:rsidP="00207781">
      <w:pPr>
        <w:rPr>
          <w:rFonts w:ascii="Calibri" w:hAnsi="Calibri"/>
        </w:rPr>
      </w:pPr>
    </w:p>
    <w:p w:rsidR="009B59CD" w:rsidRDefault="009B59CD" w:rsidP="00207781">
      <w:pPr>
        <w:rPr>
          <w:rFonts w:ascii="Calibri" w:hAnsi="Calibri"/>
        </w:rPr>
      </w:pPr>
      <w:r>
        <w:rPr>
          <w:rFonts w:ascii="Calibri" w:hAnsi="Calibri"/>
        </w:rPr>
        <w:br w:type="page"/>
      </w:r>
    </w:p>
    <w:p w:rsidR="009B59CD" w:rsidRDefault="009B59CD" w:rsidP="00207781">
      <w:pPr>
        <w:rPr>
          <w:rFonts w:ascii="Calibri" w:hAnsi="Calibri"/>
          <w:b/>
          <w:u w:val="single"/>
        </w:rPr>
      </w:pPr>
      <w:r>
        <w:rPr>
          <w:rFonts w:ascii="Calibri" w:hAnsi="Calibri"/>
          <w:b/>
          <w:sz w:val="32"/>
          <w:szCs w:val="32"/>
        </w:rPr>
        <w:lastRenderedPageBreak/>
        <w:t xml:space="preserve">3. </w:t>
      </w:r>
      <w:r w:rsidRPr="004B4977">
        <w:rPr>
          <w:rFonts w:ascii="Calibri" w:hAnsi="Calibri"/>
          <w:b/>
          <w:sz w:val="32"/>
          <w:szCs w:val="32"/>
        </w:rPr>
        <w:t>The TMDXEVM</w:t>
      </w:r>
      <w:smartTag w:uri="urn:schemas-microsoft-com:office:smarttags" w:element="chmetcnv">
        <w:smartTagPr>
          <w:attr w:name="TCSC" w:val="0"/>
          <w:attr w:name="NumberType" w:val="1"/>
          <w:attr w:name="Negative" w:val="False"/>
          <w:attr w:name="HasSpace" w:val="False"/>
          <w:attr w:name="SourceValue" w:val="3"/>
          <w:attr w:name="UnitName" w:val="a"/>
        </w:smartTagPr>
        <w:r w:rsidRPr="004B4977">
          <w:rPr>
            <w:rFonts w:ascii="Calibri" w:hAnsi="Calibri"/>
            <w:b/>
            <w:sz w:val="32"/>
            <w:szCs w:val="32"/>
          </w:rPr>
          <w:t>6678L</w:t>
        </w:r>
      </w:smartTag>
      <w:r w:rsidRPr="004B4977">
        <w:rPr>
          <w:rFonts w:ascii="Calibri" w:hAnsi="Calibri"/>
          <w:b/>
          <w:sz w:val="32"/>
          <w:szCs w:val="32"/>
        </w:rPr>
        <w:t xml:space="preserve"> EVM </w:t>
      </w:r>
      <w:r>
        <w:rPr>
          <w:rFonts w:ascii="Calibri" w:hAnsi="Calibri"/>
          <w:b/>
          <w:sz w:val="32"/>
          <w:szCs w:val="32"/>
        </w:rPr>
        <w:t>Schematic Corrections</w:t>
      </w:r>
    </w:p>
    <w:p w:rsidR="009B59CD" w:rsidRDefault="009B59CD" w:rsidP="00207781">
      <w:pPr>
        <w:rPr>
          <w:rFonts w:ascii="Calibri" w:hAnsi="Calibri"/>
          <w:b/>
          <w:u w:val="single"/>
        </w:rPr>
      </w:pPr>
    </w:p>
    <w:p w:rsidR="009B59CD" w:rsidRDefault="009B59CD" w:rsidP="00930750">
      <w:pPr>
        <w:ind w:firstLine="480"/>
        <w:rPr>
          <w:ins w:id="49" w:author="Alex" w:date="2011-06-01T23:28:00Z"/>
          <w:rFonts w:ascii="Calibri" w:hAnsi="Calibri"/>
          <w:b/>
          <w:u w:val="single"/>
        </w:rPr>
      </w:pPr>
      <w:r w:rsidRPr="00207781">
        <w:rPr>
          <w:rFonts w:ascii="Calibri" w:hAnsi="Calibri"/>
          <w:b/>
          <w:u w:val="single"/>
        </w:rPr>
        <w:t>Changes to the design reflected in Beta1</w:t>
      </w:r>
      <w:r>
        <w:rPr>
          <w:rFonts w:ascii="Calibri" w:hAnsi="Calibri"/>
          <w:b/>
          <w:u w:val="single"/>
        </w:rPr>
        <w:t xml:space="preserve"> and Beta2</w:t>
      </w:r>
      <w:r w:rsidRPr="00207781">
        <w:rPr>
          <w:rFonts w:ascii="Calibri" w:hAnsi="Calibri"/>
          <w:b/>
          <w:u w:val="single"/>
        </w:rPr>
        <w:t xml:space="preserve"> EVMs</w:t>
      </w:r>
    </w:p>
    <w:p w:rsidR="006D247B" w:rsidRPr="006D247B" w:rsidRDefault="006D247B" w:rsidP="006D247B">
      <w:pPr>
        <w:numPr>
          <w:ins w:id="50" w:author="Alex" w:date="2011-06-01T23:28:00Z"/>
        </w:numPr>
        <w:rPr>
          <w:rFonts w:ascii="Calibri" w:hAnsi="Calibri"/>
        </w:rPr>
      </w:pPr>
    </w:p>
    <w:p w:rsidR="009B59CD" w:rsidRPr="00207781" w:rsidRDefault="009B59CD" w:rsidP="00207781">
      <w:pPr>
        <w:rPr>
          <w:rFonts w:ascii="Calibri" w:hAnsi="Calibri"/>
        </w:rPr>
      </w:pPr>
      <w:r w:rsidRPr="00207781">
        <w:rPr>
          <w:rFonts w:ascii="Calibri" w:hAnsi="Calibri"/>
        </w:rPr>
        <w:t xml:space="preserve">The following changes have been implemented in </w:t>
      </w:r>
      <w:r>
        <w:rPr>
          <w:rFonts w:ascii="Calibri" w:hAnsi="Calibri"/>
        </w:rPr>
        <w:t xml:space="preserve">Beta1 and Beta2 of </w:t>
      </w:r>
      <w:r w:rsidRPr="00207781">
        <w:rPr>
          <w:rFonts w:ascii="Calibri" w:hAnsi="Calibri"/>
        </w:rPr>
        <w:t xml:space="preserve">the </w:t>
      </w:r>
      <w:r>
        <w:rPr>
          <w:rFonts w:ascii="Calibri" w:hAnsi="Calibri"/>
        </w:rPr>
        <w:t>TMDXEVM</w:t>
      </w: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Calibri" w:hAnsi="Calibri"/>
          </w:rPr>
          <w:t>6678L</w:t>
        </w:r>
      </w:smartTag>
      <w:r w:rsidRPr="00207781">
        <w:rPr>
          <w:rFonts w:ascii="Calibri" w:hAnsi="Calibri"/>
        </w:rPr>
        <w:t xml:space="preserve"> EVM design since the preliminary schematic released December 8, 2010</w:t>
      </w:r>
    </w:p>
    <w:p w:rsidR="009B59CD" w:rsidRPr="00207781" w:rsidRDefault="009B59CD" w:rsidP="00207781">
      <w:pPr>
        <w:rPr>
          <w:rFonts w:ascii="Calibri" w:hAnsi="Calibri"/>
        </w:rPr>
      </w:pPr>
    </w:p>
    <w:p w:rsidR="009B59CD" w:rsidRPr="00207781" w:rsidRDefault="009B59CD" w:rsidP="00207781">
      <w:pPr>
        <w:widowControl/>
        <w:numPr>
          <w:ilvl w:val="0"/>
          <w:numId w:val="1"/>
        </w:numPr>
        <w:rPr>
          <w:rFonts w:ascii="Calibri" w:hAnsi="Calibri"/>
        </w:rPr>
      </w:pPr>
      <w:r>
        <w:rPr>
          <w:rFonts w:ascii="Calibri" w:hAnsi="Calibri"/>
        </w:rPr>
        <w:t>Correction items in the preliminary schematic</w:t>
      </w:r>
      <w:r w:rsidRPr="00207781">
        <w:rPr>
          <w:rFonts w:ascii="Calibri" w:hAnsi="Calibri"/>
        </w:rPr>
        <w:t>:</w:t>
      </w:r>
    </w:p>
    <w:p w:rsidR="009B59CD" w:rsidRPr="00207781" w:rsidRDefault="009B59CD" w:rsidP="00207781">
      <w:pPr>
        <w:widowControl/>
        <w:numPr>
          <w:ilvl w:val="1"/>
          <w:numId w:val="1"/>
        </w:numPr>
        <w:rPr>
          <w:rFonts w:ascii="Calibri" w:hAnsi="Calibri"/>
        </w:rPr>
      </w:pPr>
      <w:r w:rsidRPr="00207781">
        <w:rPr>
          <w:rFonts w:ascii="Calibri" w:hAnsi="Calibri"/>
        </w:rPr>
        <w:t>MMC (MSP430) always enabled when power is applied: remove R11, populate R16.</w:t>
      </w:r>
    </w:p>
    <w:p w:rsidR="009B59CD" w:rsidRPr="00207781" w:rsidRDefault="009B59CD" w:rsidP="00207781">
      <w:pPr>
        <w:widowControl/>
        <w:numPr>
          <w:ilvl w:val="1"/>
          <w:numId w:val="1"/>
        </w:numPr>
        <w:rPr>
          <w:rFonts w:ascii="Calibri" w:hAnsi="Calibri"/>
        </w:rPr>
      </w:pPr>
      <w:r w:rsidRPr="00207781">
        <w:rPr>
          <w:rFonts w:ascii="Calibri" w:hAnsi="Calibri"/>
        </w:rPr>
        <w:t>DDR3 slew rate setting set to FAST: remove R72, populate R70.</w:t>
      </w:r>
    </w:p>
    <w:p w:rsidR="009B59CD" w:rsidRPr="00207781" w:rsidRDefault="009B59CD" w:rsidP="00207781">
      <w:pPr>
        <w:widowControl/>
        <w:numPr>
          <w:ilvl w:val="1"/>
          <w:numId w:val="1"/>
        </w:numPr>
        <w:rPr>
          <w:rFonts w:ascii="Calibri" w:hAnsi="Calibri"/>
        </w:rPr>
      </w:pPr>
      <w:r w:rsidRPr="00207781">
        <w:rPr>
          <w:rFonts w:ascii="Calibri" w:hAnsi="Calibri"/>
        </w:rPr>
        <w:t>VCC5_AUX held in off state until enabled by FPGA: remove R237.</w:t>
      </w:r>
    </w:p>
    <w:p w:rsidR="009B59CD" w:rsidRPr="00207781" w:rsidRDefault="009B59CD" w:rsidP="00207781">
      <w:pPr>
        <w:widowControl/>
        <w:numPr>
          <w:ilvl w:val="1"/>
          <w:numId w:val="1"/>
        </w:numPr>
        <w:rPr>
          <w:rFonts w:ascii="Calibri" w:hAnsi="Calibri"/>
        </w:rPr>
      </w:pPr>
      <w:r w:rsidRPr="00207781">
        <w:rPr>
          <w:rFonts w:ascii="Calibri" w:hAnsi="Calibri"/>
        </w:rPr>
        <w:t>I</w:t>
      </w: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2C</w:t>
        </w:r>
      </w:smartTag>
      <w:r w:rsidRPr="00207781">
        <w:rPr>
          <w:rFonts w:ascii="Calibri" w:hAnsi="Calibri"/>
        </w:rPr>
        <w:t xml:space="preserve"> SEEPROM changed to STMicro_M</w:t>
      </w: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24M</w:t>
        </w:r>
      </w:smartTag>
      <w:r w:rsidRPr="00207781">
        <w:rPr>
          <w:rFonts w:ascii="Calibri" w:hAnsi="Calibri"/>
        </w:rPr>
        <w:t>01-HRMN6TP so that it responded at addresses 50h and 51h as needed</w:t>
      </w:r>
    </w:p>
    <w:p w:rsidR="009B59CD" w:rsidRPr="00207781" w:rsidRDefault="009B59CD" w:rsidP="00207781">
      <w:pPr>
        <w:widowControl/>
        <w:numPr>
          <w:ilvl w:val="1"/>
          <w:numId w:val="1"/>
        </w:numPr>
        <w:rPr>
          <w:rFonts w:ascii="Calibri" w:hAnsi="Calibri"/>
        </w:rPr>
      </w:pPr>
      <w:r w:rsidRPr="00207781">
        <w:rPr>
          <w:rFonts w:ascii="Calibri" w:hAnsi="Calibri"/>
        </w:rPr>
        <w:t>RSV08 connected to GND and RSV09 open: remove R235, populate R234.</w:t>
      </w:r>
    </w:p>
    <w:p w:rsidR="009B59CD" w:rsidRPr="00207781" w:rsidRDefault="009B59CD" w:rsidP="00207781">
      <w:pPr>
        <w:widowControl/>
        <w:numPr>
          <w:ilvl w:val="1"/>
          <w:numId w:val="1"/>
        </w:numPr>
        <w:rPr>
          <w:rFonts w:ascii="Calibri" w:hAnsi="Calibri"/>
        </w:rPr>
      </w:pPr>
      <w:r w:rsidRPr="00207781">
        <w:rPr>
          <w:rFonts w:ascii="Calibri" w:hAnsi="Calibri"/>
        </w:rPr>
        <w:t>3-pin header for RS-232 changed to contain locking clip.</w:t>
      </w:r>
    </w:p>
    <w:p w:rsidR="009B59CD" w:rsidRPr="00207781" w:rsidRDefault="009B59CD" w:rsidP="00207781">
      <w:pPr>
        <w:widowControl/>
        <w:numPr>
          <w:ilvl w:val="1"/>
          <w:numId w:val="1"/>
        </w:numPr>
        <w:rPr>
          <w:rFonts w:ascii="Calibri" w:hAnsi="Calibri"/>
        </w:rPr>
      </w:pPr>
      <w:r w:rsidRPr="00207781">
        <w:rPr>
          <w:rFonts w:ascii="Calibri" w:hAnsi="Calibri"/>
        </w:rPr>
        <w:t>NAND FLASH changed to Numonyx NAND512R</w:t>
      </w:r>
      <w:smartTag w:uri="urn:schemas-microsoft-com:office:smarttags" w:element="chmetcnv">
        <w:smartTagPr>
          <w:attr w:name="TCSC" w:val="0"/>
          <w:attr w:name="NumberType" w:val="1"/>
          <w:attr w:name="Negative" w:val="False"/>
          <w:attr w:name="HasSpace" w:val="False"/>
          <w:attr w:name="SourceValue" w:val="3"/>
          <w:attr w:name="UnitName" w:val="a"/>
        </w:smartTagPr>
        <w:r w:rsidRPr="00207781">
          <w:rPr>
            <w:rFonts w:ascii="Calibri" w:hAnsi="Calibri"/>
          </w:rPr>
          <w:t>3A</w:t>
        </w:r>
      </w:smartTag>
      <w:r w:rsidRPr="00207781">
        <w:rPr>
          <w:rFonts w:ascii="Calibri" w:hAnsi="Calibri"/>
        </w:rPr>
        <w:t>2DZA6E.</w:t>
      </w:r>
    </w:p>
    <w:p w:rsidR="009B59CD" w:rsidRPr="00207781" w:rsidRDefault="009B59CD" w:rsidP="00207781">
      <w:pPr>
        <w:widowControl/>
        <w:numPr>
          <w:ilvl w:val="0"/>
          <w:numId w:val="1"/>
        </w:numPr>
        <w:rPr>
          <w:rFonts w:ascii="Calibri" w:hAnsi="Calibri"/>
        </w:rPr>
      </w:pPr>
      <w:r w:rsidRPr="00207781">
        <w:rPr>
          <w:rFonts w:ascii="Calibri" w:hAnsi="Calibri"/>
        </w:rPr>
        <w:t>Change DSP clocking input rates to simplify development: CORECLK = PASSCLK = PCIECLK = 100MHz</w:t>
      </w:r>
    </w:p>
    <w:p w:rsidR="00B741D4" w:rsidRDefault="00B741D4" w:rsidP="00B741D4">
      <w:pPr>
        <w:numPr>
          <w:ins w:id="51" w:author="Alex" w:date="2011-06-01T23:14:00Z"/>
        </w:numPr>
        <w:rPr>
          <w:ins w:id="52" w:author="Alex" w:date="2011-06-01T23:15:00Z"/>
          <w:rFonts w:ascii="Calibri" w:hAnsi="Calibri"/>
        </w:rPr>
      </w:pPr>
      <w:ins w:id="53" w:author="Alex" w:date="2011-06-01T23:14:00Z">
        <w:r>
          <w:rPr>
            <w:rFonts w:ascii="Calibri" w:hAnsi="Calibri"/>
          </w:rPr>
          <w:br w:type="page"/>
        </w:r>
      </w:ins>
    </w:p>
    <w:p w:rsidR="00B741D4" w:rsidRDefault="00B741D4" w:rsidP="00B741D4">
      <w:pPr>
        <w:numPr>
          <w:ins w:id="54" w:author="Alex" w:date="2011-06-01T23:15:00Z"/>
        </w:numPr>
        <w:rPr>
          <w:ins w:id="55" w:author="Alex" w:date="2011-06-01T23:25:00Z"/>
          <w:rFonts w:ascii="Calibri" w:hAnsi="Calibri"/>
          <w:b/>
          <w:sz w:val="32"/>
          <w:szCs w:val="32"/>
        </w:rPr>
      </w:pPr>
      <w:ins w:id="56" w:author="Alex" w:date="2011-06-01T23:14:00Z">
        <w:r w:rsidRPr="00D818B2">
          <w:rPr>
            <w:rFonts w:ascii="Calibri" w:hAnsi="Calibri" w:hint="eastAsia"/>
            <w:b/>
            <w:sz w:val="32"/>
            <w:szCs w:val="32"/>
          </w:rPr>
          <w:lastRenderedPageBreak/>
          <w:t>4.</w:t>
        </w:r>
        <w:r>
          <w:rPr>
            <w:rFonts w:ascii="Calibri" w:hAnsi="Calibri" w:hint="eastAsia"/>
            <w:b/>
            <w:sz w:val="32"/>
            <w:szCs w:val="32"/>
          </w:rPr>
          <w:t xml:space="preserve"> TMDXEVM</w:t>
        </w:r>
        <w:smartTag w:uri="urn:schemas-microsoft-com:office:smarttags" w:element="chmetcnv">
          <w:smartTagPr>
            <w:attr w:name="TCSC" w:val="0"/>
            <w:attr w:name="NumberType" w:val="1"/>
            <w:attr w:name="Negative" w:val="False"/>
            <w:attr w:name="HasSpace" w:val="False"/>
            <w:attr w:name="SourceValue" w:val="6678"/>
            <w:attr w:name="UnitName" w:val="l"/>
          </w:smartTagPr>
          <w:r>
            <w:rPr>
              <w:rFonts w:ascii="Calibri" w:hAnsi="Calibri" w:hint="eastAsia"/>
              <w:b/>
              <w:sz w:val="32"/>
              <w:szCs w:val="32"/>
            </w:rPr>
            <w:t>6678L</w:t>
          </w:r>
        </w:smartTag>
        <w:r w:rsidR="00D41674">
          <w:rPr>
            <w:rFonts w:ascii="Calibri" w:hAnsi="Calibri" w:hint="eastAsia"/>
            <w:b/>
            <w:sz w:val="32"/>
            <w:szCs w:val="32"/>
          </w:rPr>
          <w:t xml:space="preserve"> EVM </w:t>
        </w:r>
      </w:ins>
      <w:ins w:id="57" w:author="Alex" w:date="2011-06-01T23:20:00Z">
        <w:r w:rsidR="00D41674">
          <w:rPr>
            <w:rFonts w:ascii="Calibri" w:hAnsi="Calibri" w:hint="eastAsia"/>
            <w:b/>
            <w:sz w:val="32"/>
            <w:szCs w:val="32"/>
          </w:rPr>
          <w:t xml:space="preserve">Design </w:t>
        </w:r>
      </w:ins>
      <w:ins w:id="58" w:author="Alex" w:date="2011-06-01T23:14:00Z">
        <w:r>
          <w:rPr>
            <w:rFonts w:ascii="Calibri" w:hAnsi="Calibri" w:hint="eastAsia"/>
            <w:b/>
            <w:sz w:val="32"/>
            <w:szCs w:val="32"/>
          </w:rPr>
          <w:t xml:space="preserve">Improvements for </w:t>
        </w:r>
      </w:ins>
      <w:ins w:id="59" w:author="Alex" w:date="2011-06-01T23:20:00Z">
        <w:r w:rsidR="00D41674">
          <w:rPr>
            <w:rFonts w:ascii="Calibri" w:hAnsi="Calibri" w:hint="eastAsia"/>
            <w:b/>
            <w:sz w:val="32"/>
            <w:szCs w:val="32"/>
          </w:rPr>
          <w:t>p</w:t>
        </w:r>
      </w:ins>
      <w:ins w:id="60" w:author="Alex" w:date="2011-06-01T23:14:00Z">
        <w:r>
          <w:rPr>
            <w:rFonts w:ascii="Calibri" w:hAnsi="Calibri" w:hint="eastAsia"/>
            <w:b/>
            <w:sz w:val="32"/>
            <w:szCs w:val="32"/>
          </w:rPr>
          <w:t>roduction</w:t>
        </w:r>
      </w:ins>
    </w:p>
    <w:p w:rsidR="006D247B" w:rsidRPr="00930750" w:rsidRDefault="006D247B" w:rsidP="006D247B">
      <w:pPr>
        <w:numPr>
          <w:ins w:id="61" w:author="Alex" w:date="2011-06-01T23:28:00Z"/>
        </w:numPr>
        <w:rPr>
          <w:ins w:id="62" w:author="Alex" w:date="2011-06-01T23:28:00Z"/>
          <w:rFonts w:ascii="Calibri" w:hAnsi="Calibri"/>
        </w:rPr>
      </w:pPr>
    </w:p>
    <w:p w:rsidR="00930750" w:rsidRDefault="00930750" w:rsidP="00B741D4">
      <w:pPr>
        <w:numPr>
          <w:ins w:id="63" w:author="Alex" w:date="2011-06-01T23:25:00Z"/>
        </w:numPr>
        <w:rPr>
          <w:rFonts w:ascii="Calibri" w:hAnsi="Calibri"/>
        </w:rPr>
      </w:pPr>
      <w:ins w:id="64" w:author="Alex" w:date="2011-06-01T23:25:00Z">
        <w:r>
          <w:rPr>
            <w:rFonts w:ascii="Calibri" w:hAnsi="Calibri" w:hint="eastAsia"/>
          </w:rPr>
          <w:t>Due to some design defici</w:t>
        </w:r>
      </w:ins>
      <w:ins w:id="65" w:author="Alex" w:date="2011-06-01T23:27:00Z">
        <w:r>
          <w:rPr>
            <w:rFonts w:ascii="Calibri" w:hAnsi="Calibri" w:hint="eastAsia"/>
          </w:rPr>
          <w:t>e</w:t>
        </w:r>
      </w:ins>
      <w:ins w:id="66" w:author="Alex" w:date="2011-06-01T23:25:00Z">
        <w:r>
          <w:rPr>
            <w:rFonts w:ascii="Calibri" w:hAnsi="Calibri" w:hint="eastAsia"/>
          </w:rPr>
          <w:t>nc</w:t>
        </w:r>
      </w:ins>
      <w:ins w:id="67" w:author="Alex" w:date="2011-06-01T23:27:00Z">
        <w:r>
          <w:rPr>
            <w:rFonts w:ascii="Calibri" w:hAnsi="Calibri" w:hint="eastAsia"/>
          </w:rPr>
          <w:t>i</w:t>
        </w:r>
      </w:ins>
      <w:ins w:id="68" w:author="Alex" w:date="2011-06-01T23:25:00Z">
        <w:r>
          <w:rPr>
            <w:rFonts w:ascii="Calibri" w:hAnsi="Calibri" w:hint="eastAsia"/>
          </w:rPr>
          <w:t>es found on</w:t>
        </w:r>
      </w:ins>
      <w:r w:rsidR="009953C0">
        <w:rPr>
          <w:rFonts w:ascii="Calibri" w:hAnsi="Calibri" w:hint="eastAsia"/>
        </w:rPr>
        <w:t xml:space="preserve"> </w:t>
      </w:r>
      <w:r w:rsidR="009953C0" w:rsidRPr="009953C0">
        <w:rPr>
          <w:rFonts w:ascii="Calibri" w:hAnsi="Calibri"/>
        </w:rPr>
        <w:t>Beta1, Beta2</w:t>
      </w:r>
      <w:r w:rsidR="009953C0">
        <w:rPr>
          <w:rFonts w:ascii="Calibri" w:hAnsi="Calibri"/>
        </w:rPr>
        <w:t>, the Rev 1.0, and Rev 2.0 EVMs</w:t>
      </w:r>
      <w:ins w:id="69" w:author="Alex" w:date="2011-06-01T23:27:00Z">
        <w:r>
          <w:rPr>
            <w:rFonts w:ascii="Calibri" w:hAnsi="Calibri" w:hint="eastAsia"/>
          </w:rPr>
          <w:t xml:space="preserve">, this section </w:t>
        </w:r>
        <w:r>
          <w:rPr>
            <w:rFonts w:ascii="Calibri" w:hAnsi="Calibri"/>
          </w:rPr>
          <w:t>describes</w:t>
        </w:r>
        <w:r>
          <w:rPr>
            <w:rFonts w:ascii="Calibri" w:hAnsi="Calibri" w:hint="eastAsia"/>
          </w:rPr>
          <w:t xml:space="preserve"> the improvements on the production version</w:t>
        </w:r>
      </w:ins>
      <w:r w:rsidR="00CE5FB2">
        <w:rPr>
          <w:rFonts w:ascii="Calibri" w:hAnsi="Calibri" w:hint="eastAsia"/>
        </w:rPr>
        <w:t xml:space="preserve"> (Rev 3.0)</w:t>
      </w:r>
      <w:ins w:id="70" w:author="Alex" w:date="2011-06-01T23:27:00Z">
        <w:r>
          <w:rPr>
            <w:rFonts w:ascii="Calibri" w:hAnsi="Calibri" w:hint="eastAsia"/>
          </w:rPr>
          <w:t>.</w:t>
        </w:r>
      </w:ins>
    </w:p>
    <w:p w:rsidR="002222DE" w:rsidRPr="00CE5FB2" w:rsidRDefault="002222DE" w:rsidP="00B741D4">
      <w:pPr>
        <w:rPr>
          <w:rFonts w:ascii="Calibri" w:hAnsi="Calibri"/>
        </w:rPr>
      </w:pPr>
    </w:p>
    <w:p w:rsidR="002222DE" w:rsidRPr="002222DE" w:rsidRDefault="002222DE" w:rsidP="00B741D4">
      <w:pPr>
        <w:rPr>
          <w:ins w:id="71" w:author="Alex" w:date="2011-06-01T23:27:00Z"/>
          <w:rFonts w:ascii="Calibri" w:hAnsi="Calibri"/>
          <w:b/>
        </w:rPr>
      </w:pPr>
      <w:r>
        <w:rPr>
          <w:rFonts w:ascii="Calibri" w:hAnsi="Calibri" w:hint="eastAsia"/>
        </w:rPr>
        <w:tab/>
      </w:r>
      <w:r w:rsidRPr="002222DE">
        <w:rPr>
          <w:rFonts w:ascii="Calibri" w:hAnsi="Calibri" w:hint="eastAsia"/>
          <w:b/>
        </w:rPr>
        <w:t xml:space="preserve">4.1 The design change from </w:t>
      </w:r>
      <w:r w:rsidR="009953C0" w:rsidRPr="009953C0">
        <w:rPr>
          <w:rFonts w:ascii="Calibri" w:hAnsi="Calibri"/>
          <w:b/>
        </w:rPr>
        <w:t>Beta1 / Beta2 to Rev 1.0 / Rev 2.0 EVMs</w:t>
      </w:r>
      <w:r w:rsidRPr="002222DE">
        <w:rPr>
          <w:rFonts w:ascii="Calibri" w:hAnsi="Calibri" w:hint="eastAsia"/>
          <w:b/>
        </w:rPr>
        <w:t xml:space="preserve">  </w:t>
      </w:r>
    </w:p>
    <w:p w:rsidR="00930750" w:rsidRPr="00930750" w:rsidRDefault="00930750" w:rsidP="00B741D4">
      <w:pPr>
        <w:numPr>
          <w:ins w:id="72" w:author="Alex" w:date="2011-06-01T23:28:00Z"/>
        </w:numPr>
        <w:rPr>
          <w:ins w:id="73" w:author="Alex" w:date="2011-06-01T23:14:00Z"/>
          <w:rFonts w:ascii="Calibri" w:hAnsi="Calibri"/>
        </w:rPr>
      </w:pPr>
    </w:p>
    <w:p w:rsidR="00930750" w:rsidRPr="00930750" w:rsidRDefault="00930750" w:rsidP="002222DE">
      <w:pPr>
        <w:numPr>
          <w:ins w:id="74" w:author="Alex" w:date="2011-06-01T23:24:00Z"/>
        </w:numPr>
        <w:ind w:left="480" w:firstLine="480"/>
        <w:rPr>
          <w:ins w:id="75" w:author="Alex" w:date="2011-06-01T23:24:00Z"/>
          <w:rFonts w:ascii="Calibri" w:hAnsi="Calibri"/>
          <w:b/>
          <w:u w:val="single"/>
        </w:rPr>
      </w:pPr>
      <w:smartTag w:uri="urn:schemas-microsoft-com:office:smarttags" w:element="chsdate">
        <w:smartTagPr>
          <w:attr w:name="IsROCDate" w:val="False"/>
          <w:attr w:name="IsLunarDate" w:val="False"/>
          <w:attr w:name="Day" w:val="30"/>
          <w:attr w:name="Month" w:val="12"/>
          <w:attr w:name="Year" w:val="1899"/>
        </w:smartTagPr>
        <w:ins w:id="76" w:author="Alex" w:date="2011-06-01T23:24:00Z">
          <w:r w:rsidRPr="00930750">
            <w:rPr>
              <w:rFonts w:ascii="Calibri" w:hAnsi="Calibri" w:hint="eastAsia"/>
              <w:b/>
              <w:u w:val="single"/>
            </w:rPr>
            <w:t>4</w:t>
          </w:r>
          <w:r w:rsidRPr="00930750">
            <w:rPr>
              <w:rFonts w:ascii="Calibri" w:hAnsi="Calibri"/>
              <w:b/>
              <w:u w:val="single"/>
            </w:rPr>
            <w:t>.1</w:t>
          </w:r>
        </w:ins>
        <w:r w:rsidR="002222DE">
          <w:rPr>
            <w:rFonts w:ascii="Calibri" w:hAnsi="Calibri" w:hint="eastAsia"/>
            <w:b/>
            <w:u w:val="single"/>
          </w:rPr>
          <w:t>.1</w:t>
        </w:r>
      </w:smartTag>
      <w:ins w:id="77" w:author="Alex" w:date="2011-06-01T23:24:00Z">
        <w:r w:rsidRPr="00930750">
          <w:rPr>
            <w:rFonts w:ascii="Calibri" w:hAnsi="Calibri"/>
            <w:b/>
            <w:u w:val="single"/>
          </w:rPr>
          <w:t xml:space="preserve"> </w:t>
        </w:r>
      </w:ins>
      <w:ins w:id="78" w:author="Alex" w:date="2011-06-01T23:38:00Z">
        <w:r w:rsidR="00C24801">
          <w:rPr>
            <w:rFonts w:ascii="Calibri" w:hAnsi="Calibri" w:hint="eastAsia"/>
            <w:b/>
            <w:u w:val="single"/>
          </w:rPr>
          <w:t xml:space="preserve"> </w:t>
        </w:r>
      </w:ins>
      <w:ins w:id="79" w:author="Alex" w:date="2011-06-01T23:24:00Z">
        <w:r w:rsidRPr="00930750">
          <w:rPr>
            <w:rFonts w:ascii="Calibri" w:hAnsi="Calibri" w:hint="eastAsia"/>
            <w:b/>
            <w:u w:val="single"/>
          </w:rPr>
          <w:t xml:space="preserve">The </w:t>
        </w:r>
      </w:ins>
      <w:ins w:id="80" w:author="Alex" w:date="2011-06-01T23:29:00Z">
        <w:r w:rsidR="003416F1">
          <w:rPr>
            <w:rFonts w:ascii="Calibri" w:hAnsi="Calibri" w:hint="eastAsia"/>
            <w:b/>
            <w:u w:val="single"/>
          </w:rPr>
          <w:t xml:space="preserve">UCD9222 and </w:t>
        </w:r>
      </w:ins>
      <w:ins w:id="81" w:author="Alex" w:date="2011-06-01T23:30:00Z">
        <w:r w:rsidR="003416F1">
          <w:rPr>
            <w:rFonts w:ascii="Calibri" w:hAnsi="Calibri" w:hint="eastAsia"/>
            <w:b/>
            <w:u w:val="single"/>
          </w:rPr>
          <w:t xml:space="preserve">the </w:t>
        </w:r>
      </w:ins>
      <w:ins w:id="82" w:author="Alex" w:date="2011-06-01T23:29:00Z">
        <w:r w:rsidR="003416F1">
          <w:rPr>
            <w:rFonts w:ascii="Calibri" w:hAnsi="Calibri" w:hint="eastAsia"/>
            <w:b/>
            <w:u w:val="single"/>
          </w:rPr>
          <w:t xml:space="preserve">UCD7242 design for the </w:t>
        </w:r>
      </w:ins>
      <w:ins w:id="83" w:author="Alex" w:date="2011-06-01T23:24:00Z">
        <w:r w:rsidRPr="00930750">
          <w:rPr>
            <w:rFonts w:ascii="Calibri" w:hAnsi="Calibri" w:hint="eastAsia"/>
            <w:b/>
            <w:u w:val="single"/>
          </w:rPr>
          <w:t xml:space="preserve">CVDD (AVS) power </w:t>
        </w:r>
      </w:ins>
      <w:ins w:id="84" w:author="Alex" w:date="2011-06-01T23:30:00Z">
        <w:r w:rsidR="003416F1">
          <w:rPr>
            <w:rFonts w:ascii="Calibri" w:hAnsi="Calibri" w:hint="eastAsia"/>
            <w:b/>
            <w:u w:val="single"/>
          </w:rPr>
          <w:t>supply</w:t>
        </w:r>
      </w:ins>
    </w:p>
    <w:p w:rsidR="009B59CD" w:rsidRDefault="009B59CD" w:rsidP="00207781">
      <w:pPr>
        <w:numPr>
          <w:ins w:id="85" w:author="Alex" w:date="2011-06-01T23:31:00Z"/>
        </w:numPr>
        <w:rPr>
          <w:ins w:id="86" w:author="Alex" w:date="2011-06-01T23:31:00Z"/>
          <w:rFonts w:ascii="Calibri" w:hAnsi="Calibri"/>
        </w:rPr>
      </w:pPr>
    </w:p>
    <w:p w:rsidR="0006695C" w:rsidRPr="0006695C" w:rsidRDefault="0006695C" w:rsidP="00A23078">
      <w:pPr>
        <w:numPr>
          <w:ilvl w:val="0"/>
          <w:numId w:val="7"/>
        </w:numPr>
        <w:rPr>
          <w:ins w:id="87" w:author="Alex" w:date="2011-06-01T23:32:00Z"/>
          <w:rFonts w:ascii="Calibri" w:hAnsi="Calibri"/>
        </w:rPr>
      </w:pPr>
      <w:ins w:id="88" w:author="Alex" w:date="2011-06-01T23:32:00Z">
        <w:r w:rsidRPr="0006695C">
          <w:rPr>
            <w:rFonts w:ascii="Calibri" w:hAnsi="Calibri"/>
          </w:rPr>
          <w:t>Remove UCD9222 from FPGA JTAG chain to simplify this circuitry since the UCD9222 does not support boundary scan.</w:t>
        </w:r>
      </w:ins>
    </w:p>
    <w:p w:rsidR="003134E0" w:rsidRDefault="003134E0" w:rsidP="00A23078">
      <w:pPr>
        <w:numPr>
          <w:ilvl w:val="0"/>
          <w:numId w:val="7"/>
        </w:numPr>
        <w:rPr>
          <w:ins w:id="89" w:author="Alex" w:date="2011-06-01T23:35:00Z"/>
          <w:rFonts w:ascii="Calibri" w:hAnsi="Calibri"/>
        </w:rPr>
      </w:pPr>
      <w:ins w:id="90" w:author="Alex" w:date="2011-06-01T23:35:00Z">
        <w:r w:rsidRPr="003134E0">
          <w:rPr>
            <w:rFonts w:ascii="Calibri" w:hAnsi="Calibri"/>
          </w:rPr>
          <w:t>Add pull-up resistor to PMBus_CTL as this signal being low prevents the FPGA from sequencing the CVDD and CVDD1 supplies.</w:t>
        </w:r>
      </w:ins>
    </w:p>
    <w:p w:rsidR="003134E0" w:rsidRPr="003134E0" w:rsidRDefault="003134E0" w:rsidP="00A23078">
      <w:pPr>
        <w:numPr>
          <w:ilvl w:val="0"/>
          <w:numId w:val="7"/>
        </w:numPr>
        <w:rPr>
          <w:ins w:id="91" w:author="Alex" w:date="2011-06-01T23:33:00Z"/>
          <w:rFonts w:ascii="Calibri" w:hAnsi="Calibri"/>
        </w:rPr>
      </w:pPr>
      <w:ins w:id="92" w:author="Alex" w:date="2011-06-01T23:33:00Z">
        <w:r w:rsidRPr="003134E0">
          <w:rPr>
            <w:rFonts w:ascii="Calibri" w:hAnsi="Calibri"/>
          </w:rPr>
          <w:t>Correct power supply layout around UCD7242 to comply with datasheet recommendations.  Also increased copper thickness on all plane layers.</w:t>
        </w:r>
      </w:ins>
    </w:p>
    <w:p w:rsidR="003134E0" w:rsidRDefault="003134E0" w:rsidP="00207781">
      <w:pPr>
        <w:numPr>
          <w:ins w:id="93" w:author="Alex" w:date="2011-06-01T23:29:00Z"/>
        </w:numPr>
        <w:rPr>
          <w:ins w:id="94" w:author="Alex" w:date="2011-06-01T23:29:00Z"/>
          <w:rFonts w:ascii="Calibri" w:hAnsi="Calibri"/>
        </w:rPr>
      </w:pPr>
    </w:p>
    <w:p w:rsidR="0031532B" w:rsidRPr="0031532B" w:rsidRDefault="0031532B" w:rsidP="0031532B">
      <w:pPr>
        <w:numPr>
          <w:ins w:id="95" w:author="Alex" w:date="2011-06-01T23:31:00Z"/>
        </w:numPr>
        <w:rPr>
          <w:ins w:id="96" w:author="Alex" w:date="2011-06-01T23:31:00Z"/>
          <w:rFonts w:ascii="Calibri" w:hAnsi="Calibri"/>
        </w:rPr>
      </w:pPr>
      <w:ins w:id="97" w:author="Alex" w:date="2011-06-01T23:31:00Z">
        <w:r>
          <w:rPr>
            <w:rFonts w:ascii="Calibri" w:hAnsi="Calibri" w:hint="eastAsia"/>
          </w:rPr>
          <w:t xml:space="preserve">Note that </w:t>
        </w:r>
        <w:r w:rsidR="00260C21">
          <w:rPr>
            <w:rFonts w:ascii="Calibri" w:hAnsi="Calibri" w:hint="eastAsia"/>
          </w:rPr>
          <w:t>t</w:t>
        </w:r>
        <w:r w:rsidRPr="0031532B">
          <w:rPr>
            <w:rFonts w:ascii="Calibri" w:hAnsi="Calibri"/>
          </w:rPr>
          <w:t xml:space="preserve">he current CVDD design is limited to </w:t>
        </w:r>
        <w:smartTag w:uri="urn:schemas-microsoft-com:office:smarttags" w:element="chmetcnv">
          <w:smartTagPr>
            <w:attr w:name="TCSC" w:val="0"/>
            <w:attr w:name="NumberType" w:val="1"/>
            <w:attr w:name="Negative" w:val="False"/>
            <w:attr w:name="HasSpace" w:val="False"/>
            <w:attr w:name="SourceValue" w:val="10"/>
            <w:attr w:name="UnitName" w:val="a"/>
          </w:smartTagPr>
          <w:r w:rsidRPr="0031532B">
            <w:rPr>
              <w:rFonts w:ascii="Calibri" w:hAnsi="Calibri"/>
            </w:rPr>
            <w:t>10A</w:t>
          </w:r>
        </w:smartTag>
        <w:r w:rsidRPr="0031532B">
          <w:rPr>
            <w:rFonts w:ascii="Calibri" w:hAnsi="Calibri"/>
          </w:rPr>
          <w:t xml:space="preserve"> maximum.  Operation of the C6678 at extended temperatures (up to </w:t>
        </w:r>
        <w:smartTag w:uri="urn:schemas-microsoft-com:office:smarttags" w:element="chmetcnv">
          <w:smartTagPr>
            <w:attr w:name="TCSC" w:val="0"/>
            <w:attr w:name="NumberType" w:val="1"/>
            <w:attr w:name="Negative" w:val="False"/>
            <w:attr w:name="HasSpace" w:val="False"/>
            <w:attr w:name="SourceValue" w:val="100"/>
            <w:attr w:name="UnitName" w:val="C"/>
          </w:smartTagPr>
          <w:r w:rsidRPr="0031532B">
            <w:rPr>
              <w:rFonts w:ascii="Calibri" w:hAnsi="Calibri"/>
            </w:rPr>
            <w:t>100C</w:t>
          </w:r>
        </w:smartTag>
        <w:r w:rsidRPr="0031532B">
          <w:rPr>
            <w:rFonts w:ascii="Calibri" w:hAnsi="Calibri"/>
          </w:rPr>
          <w:t xml:space="preserve"> case) and at higher speeds (such as 1.25GHz) may require more than </w:t>
        </w:r>
        <w:smartTag w:uri="urn:schemas-microsoft-com:office:smarttags" w:element="chmetcnv">
          <w:smartTagPr>
            <w:attr w:name="TCSC" w:val="0"/>
            <w:attr w:name="NumberType" w:val="1"/>
            <w:attr w:name="Negative" w:val="False"/>
            <w:attr w:name="HasSpace" w:val="False"/>
            <w:attr w:name="SourceValue" w:val="10"/>
            <w:attr w:name="UnitName" w:val="a"/>
          </w:smartTagPr>
          <w:r w:rsidRPr="0031532B">
            <w:rPr>
              <w:rFonts w:ascii="Calibri" w:hAnsi="Calibri"/>
            </w:rPr>
            <w:t>10A</w:t>
          </w:r>
        </w:smartTag>
        <w:r w:rsidRPr="0031532B">
          <w:rPr>
            <w:rFonts w:ascii="Calibri" w:hAnsi="Calibri"/>
          </w:rPr>
          <w:t xml:space="preserve">.  Customer designs that require the C6678 to operate at these performance levels should implement a </w:t>
        </w:r>
        <w:smartTag w:uri="urn:schemas-microsoft-com:office:smarttags" w:element="chmetcnv">
          <w:smartTagPr>
            <w:attr w:name="TCSC" w:val="0"/>
            <w:attr w:name="NumberType" w:val="1"/>
            <w:attr w:name="Negative" w:val="False"/>
            <w:attr w:name="HasSpace" w:val="False"/>
            <w:attr w:name="SourceValue" w:val="15"/>
            <w:attr w:name="UnitName" w:val="a"/>
          </w:smartTagPr>
          <w:r w:rsidRPr="0031532B">
            <w:rPr>
              <w:rFonts w:ascii="Calibri" w:hAnsi="Calibri"/>
            </w:rPr>
            <w:t>15A</w:t>
          </w:r>
        </w:smartTag>
        <w:r w:rsidRPr="0031532B">
          <w:rPr>
            <w:rFonts w:ascii="Calibri" w:hAnsi="Calibri"/>
          </w:rPr>
          <w:t xml:space="preserve"> using the UCD74110.</w:t>
        </w:r>
      </w:ins>
    </w:p>
    <w:p w:rsidR="003416F1" w:rsidRPr="0031532B" w:rsidRDefault="003416F1" w:rsidP="00207781">
      <w:pPr>
        <w:numPr>
          <w:ins w:id="98" w:author="Alex" w:date="2011-06-01T23:31:00Z"/>
        </w:numPr>
        <w:rPr>
          <w:ins w:id="99" w:author="Alex" w:date="2011-06-01T23:31:00Z"/>
          <w:rFonts w:ascii="Calibri" w:hAnsi="Calibri"/>
        </w:rPr>
      </w:pPr>
    </w:p>
    <w:p w:rsidR="00A71D7F" w:rsidRPr="00930750" w:rsidRDefault="00A71D7F" w:rsidP="002222DE">
      <w:pPr>
        <w:numPr>
          <w:ins w:id="100" w:author="Alex" w:date="2011-06-01T23:44:00Z"/>
        </w:numPr>
        <w:ind w:left="480" w:firstLine="480"/>
        <w:rPr>
          <w:ins w:id="101" w:author="Alex" w:date="2011-06-01T23:44:00Z"/>
          <w:rFonts w:ascii="Calibri" w:hAnsi="Calibri"/>
          <w:b/>
          <w:u w:val="single"/>
        </w:rPr>
      </w:pPr>
      <w:smartTag w:uri="urn:schemas-microsoft-com:office:smarttags" w:element="chsdate">
        <w:smartTagPr>
          <w:attr w:name="IsROCDate" w:val="False"/>
          <w:attr w:name="IsLunarDate" w:val="False"/>
          <w:attr w:name="Day" w:val="30"/>
          <w:attr w:name="Month" w:val="12"/>
          <w:attr w:name="Year" w:val="1899"/>
        </w:smartTagPr>
        <w:ins w:id="102" w:author="Alex" w:date="2011-06-01T23:44:00Z">
          <w:r w:rsidRPr="00930750">
            <w:rPr>
              <w:rFonts w:ascii="Calibri" w:hAnsi="Calibri" w:hint="eastAsia"/>
              <w:b/>
              <w:u w:val="single"/>
            </w:rPr>
            <w:t>4</w:t>
          </w:r>
          <w:r w:rsidRPr="00930750">
            <w:rPr>
              <w:rFonts w:ascii="Calibri" w:hAnsi="Calibri"/>
              <w:b/>
              <w:u w:val="single"/>
            </w:rPr>
            <w:t>.</w:t>
          </w:r>
        </w:ins>
        <w:r w:rsidR="002222DE">
          <w:rPr>
            <w:rFonts w:ascii="Calibri" w:hAnsi="Calibri" w:hint="eastAsia"/>
            <w:b/>
            <w:u w:val="single"/>
          </w:rPr>
          <w:t>1.</w:t>
        </w:r>
        <w:ins w:id="103" w:author="Alex" w:date="2011-06-01T23:44:00Z">
          <w:r>
            <w:rPr>
              <w:rFonts w:ascii="Calibri" w:hAnsi="Calibri" w:hint="eastAsia"/>
              <w:b/>
              <w:u w:val="single"/>
            </w:rPr>
            <w:t>2</w:t>
          </w:r>
        </w:ins>
      </w:smartTag>
      <w:ins w:id="104" w:author="Alex" w:date="2011-06-01T23:44:00Z">
        <w:r w:rsidRPr="00930750">
          <w:rPr>
            <w:rFonts w:ascii="Calibri" w:hAnsi="Calibri"/>
            <w:b/>
            <w:u w:val="single"/>
          </w:rPr>
          <w:t xml:space="preserve"> </w:t>
        </w:r>
        <w:r>
          <w:rPr>
            <w:rFonts w:ascii="Calibri" w:hAnsi="Calibri" w:hint="eastAsia"/>
            <w:b/>
            <w:u w:val="single"/>
          </w:rPr>
          <w:t xml:space="preserve"> </w:t>
        </w:r>
        <w:r w:rsidRPr="00930750">
          <w:rPr>
            <w:rFonts w:ascii="Calibri" w:hAnsi="Calibri" w:hint="eastAsia"/>
            <w:b/>
            <w:u w:val="single"/>
          </w:rPr>
          <w:t xml:space="preserve">The </w:t>
        </w:r>
        <w:r>
          <w:rPr>
            <w:rFonts w:ascii="Calibri" w:hAnsi="Calibri" w:hint="eastAsia"/>
            <w:b/>
            <w:u w:val="single"/>
          </w:rPr>
          <w:t>PCB routing</w:t>
        </w:r>
      </w:ins>
      <w:ins w:id="105" w:author="Alex" w:date="2011-06-01T23:51:00Z">
        <w:r w:rsidR="00097610">
          <w:rPr>
            <w:rFonts w:ascii="Calibri" w:hAnsi="Calibri" w:hint="eastAsia"/>
            <w:b/>
            <w:u w:val="single"/>
          </w:rPr>
          <w:t xml:space="preserve"> of DDR3 on the TMDXEVM</w:t>
        </w:r>
        <w:smartTag w:uri="urn:schemas-microsoft-com:office:smarttags" w:element="chmetcnv">
          <w:smartTagPr>
            <w:attr w:name="TCSC" w:val="0"/>
            <w:attr w:name="NumberType" w:val="1"/>
            <w:attr w:name="Negative" w:val="False"/>
            <w:attr w:name="HasSpace" w:val="False"/>
            <w:attr w:name="SourceValue" w:val="6678"/>
            <w:attr w:name="UnitName" w:val="l"/>
          </w:smartTagPr>
          <w:r w:rsidR="00097610">
            <w:rPr>
              <w:rFonts w:ascii="Calibri" w:hAnsi="Calibri" w:hint="eastAsia"/>
              <w:b/>
              <w:u w:val="single"/>
            </w:rPr>
            <w:t>6678L</w:t>
          </w:r>
        </w:smartTag>
      </w:ins>
      <w:ins w:id="106" w:author="Alex" w:date="2011-06-01T23:54:00Z">
        <w:r w:rsidR="00684D68">
          <w:rPr>
            <w:rFonts w:ascii="Calibri" w:hAnsi="Calibri" w:hint="eastAsia"/>
            <w:b/>
            <w:u w:val="single"/>
          </w:rPr>
          <w:t xml:space="preserve"> EVM</w:t>
        </w:r>
      </w:ins>
    </w:p>
    <w:p w:rsidR="00015001" w:rsidRPr="002222DE" w:rsidRDefault="00015001" w:rsidP="00A71D7F">
      <w:pPr>
        <w:numPr>
          <w:ins w:id="107" w:author="Alex" w:date="2011-06-01T23:45:00Z"/>
        </w:numPr>
        <w:rPr>
          <w:ins w:id="108" w:author="Alex" w:date="2011-06-01T23:45:00Z"/>
          <w:rFonts w:ascii="Calibri" w:hAnsi="Calibri"/>
        </w:rPr>
      </w:pPr>
    </w:p>
    <w:p w:rsidR="00A71D7F" w:rsidRDefault="00015001" w:rsidP="00A71D7F">
      <w:pPr>
        <w:numPr>
          <w:ins w:id="109" w:author="Alex" w:date="2011-06-01T23:44:00Z"/>
        </w:numPr>
        <w:rPr>
          <w:ins w:id="110" w:author="Alex" w:date="2011-06-01T23:44:00Z"/>
          <w:rFonts w:ascii="Calibri" w:hAnsi="Calibri"/>
        </w:rPr>
      </w:pPr>
      <w:ins w:id="111" w:author="Alex" w:date="2011-06-01T23:45:00Z">
        <w:r w:rsidRPr="00015001">
          <w:rPr>
            <w:rFonts w:ascii="Calibri" w:hAnsi="Calibri"/>
          </w:rPr>
          <w:t>DDR3 layout improvements to meet all guidelines stated in JEDEC UDIMM specification.</w:t>
        </w:r>
      </w:ins>
    </w:p>
    <w:p w:rsidR="008F4B02" w:rsidRPr="00A71D7F" w:rsidRDefault="008F4B02" w:rsidP="008F4B02">
      <w:pPr>
        <w:numPr>
          <w:ins w:id="112" w:author="Alex" w:date="2011-06-01T23:45:00Z"/>
        </w:numPr>
        <w:rPr>
          <w:ins w:id="113" w:author="Alex" w:date="2011-06-01T23:45:00Z"/>
          <w:rFonts w:ascii="Calibri" w:hAnsi="Calibri"/>
        </w:rPr>
      </w:pPr>
    </w:p>
    <w:p w:rsidR="008F4B02" w:rsidRPr="00930750" w:rsidRDefault="008F4B02" w:rsidP="002222DE">
      <w:pPr>
        <w:numPr>
          <w:ins w:id="114" w:author="Alex" w:date="2011-06-01T23:45:00Z"/>
        </w:numPr>
        <w:ind w:left="480" w:firstLine="480"/>
        <w:rPr>
          <w:ins w:id="115" w:author="Alex" w:date="2011-06-01T23:45:00Z"/>
          <w:rFonts w:ascii="Calibri" w:hAnsi="Calibri"/>
          <w:b/>
          <w:u w:val="single"/>
        </w:rPr>
      </w:pPr>
      <w:smartTag w:uri="urn:schemas-microsoft-com:office:smarttags" w:element="chsdate">
        <w:smartTagPr>
          <w:attr w:name="IsROCDate" w:val="False"/>
          <w:attr w:name="IsLunarDate" w:val="False"/>
          <w:attr w:name="Day" w:val="30"/>
          <w:attr w:name="Month" w:val="12"/>
          <w:attr w:name="Year" w:val="1899"/>
        </w:smartTagPr>
        <w:ins w:id="116" w:author="Alex" w:date="2011-06-01T23:45:00Z">
          <w:r w:rsidRPr="00930750">
            <w:rPr>
              <w:rFonts w:ascii="Calibri" w:hAnsi="Calibri" w:hint="eastAsia"/>
              <w:b/>
              <w:u w:val="single"/>
            </w:rPr>
            <w:t>4</w:t>
          </w:r>
          <w:r>
            <w:rPr>
              <w:rFonts w:ascii="Calibri" w:hAnsi="Calibri"/>
              <w:b/>
              <w:u w:val="single"/>
            </w:rPr>
            <w:t>.</w:t>
          </w:r>
        </w:ins>
        <w:r w:rsidR="002222DE">
          <w:rPr>
            <w:rFonts w:ascii="Calibri" w:hAnsi="Calibri" w:hint="eastAsia"/>
            <w:b/>
            <w:u w:val="single"/>
          </w:rPr>
          <w:t>1.</w:t>
        </w:r>
        <w:ins w:id="117" w:author="Alex" w:date="2011-06-01T23:45:00Z">
          <w:r>
            <w:rPr>
              <w:rFonts w:ascii="Calibri" w:hAnsi="Calibri" w:hint="eastAsia"/>
              <w:b/>
              <w:u w:val="single"/>
            </w:rPr>
            <w:t>3</w:t>
          </w:r>
        </w:ins>
      </w:smartTag>
      <w:ins w:id="118" w:author="Alex" w:date="2011-06-01T23:45:00Z">
        <w:r>
          <w:rPr>
            <w:rFonts w:ascii="Calibri" w:hAnsi="Calibri" w:hint="eastAsia"/>
            <w:b/>
            <w:u w:val="single"/>
          </w:rPr>
          <w:t xml:space="preserve">  </w:t>
        </w:r>
      </w:ins>
      <w:ins w:id="119" w:author="Alex" w:date="2011-06-01T23:46:00Z">
        <w:r w:rsidR="007A0F45">
          <w:rPr>
            <w:rFonts w:ascii="Calibri" w:hAnsi="Calibri" w:hint="eastAsia"/>
            <w:b/>
            <w:u w:val="single"/>
          </w:rPr>
          <w:t xml:space="preserve">The </w:t>
        </w:r>
      </w:ins>
      <w:ins w:id="120" w:author="Alex" w:date="2011-06-01T23:55:00Z">
        <w:r w:rsidR="00E405ED">
          <w:rPr>
            <w:rFonts w:ascii="Calibri" w:hAnsi="Calibri" w:hint="eastAsia"/>
            <w:b/>
            <w:u w:val="single"/>
          </w:rPr>
          <w:t xml:space="preserve">HCSL </w:t>
        </w:r>
      </w:ins>
      <w:ins w:id="121" w:author="Alex" w:date="2011-06-01T23:47:00Z">
        <w:r w:rsidR="007A0F45">
          <w:rPr>
            <w:rFonts w:ascii="Calibri" w:hAnsi="Calibri" w:hint="eastAsia"/>
            <w:b/>
            <w:u w:val="single"/>
          </w:rPr>
          <w:t xml:space="preserve">support of the </w:t>
        </w:r>
      </w:ins>
      <w:ins w:id="122" w:author="Alex" w:date="2011-06-01T23:46:00Z">
        <w:r w:rsidR="007A0F45">
          <w:rPr>
            <w:rFonts w:ascii="Calibri" w:hAnsi="Calibri" w:hint="eastAsia"/>
            <w:b/>
            <w:u w:val="single"/>
          </w:rPr>
          <w:t>PCIE referen</w:t>
        </w:r>
      </w:ins>
      <w:ins w:id="123" w:author="Alex" w:date="2011-06-01T23:47:00Z">
        <w:r w:rsidR="00097610">
          <w:rPr>
            <w:rFonts w:ascii="Calibri" w:hAnsi="Calibri" w:hint="eastAsia"/>
            <w:b/>
            <w:u w:val="single"/>
          </w:rPr>
          <w:t>ce clock</w:t>
        </w:r>
      </w:ins>
    </w:p>
    <w:p w:rsidR="008F4B02" w:rsidRPr="002222DE" w:rsidRDefault="008F4B02" w:rsidP="008F4B02">
      <w:pPr>
        <w:numPr>
          <w:ins w:id="124" w:author="Alex" w:date="2011-06-01T23:45:00Z"/>
        </w:numPr>
        <w:rPr>
          <w:ins w:id="125" w:author="Alex" w:date="2011-06-01T23:45:00Z"/>
          <w:rFonts w:ascii="Calibri" w:hAnsi="Calibri"/>
        </w:rPr>
      </w:pPr>
    </w:p>
    <w:p w:rsidR="00BA6A9C" w:rsidRPr="00BA6A9C" w:rsidRDefault="00BA6A9C" w:rsidP="00BA6A9C">
      <w:pPr>
        <w:numPr>
          <w:ins w:id="126" w:author="Alex" w:date="2011-06-01T23:46:00Z"/>
        </w:numPr>
        <w:rPr>
          <w:ins w:id="127" w:author="Alex" w:date="2011-06-01T23:46:00Z"/>
          <w:rFonts w:ascii="Calibri" w:hAnsi="Calibri"/>
        </w:rPr>
      </w:pPr>
      <w:ins w:id="128" w:author="Alex" w:date="2011-06-01T23:46:00Z">
        <w:r w:rsidRPr="00BA6A9C">
          <w:rPr>
            <w:rFonts w:ascii="Calibri" w:hAnsi="Calibri"/>
          </w:rPr>
          <w:t xml:space="preserve">Add </w:t>
        </w:r>
      </w:ins>
      <w:ins w:id="129" w:author="Alex" w:date="2011-06-01T23:52:00Z">
        <w:r w:rsidR="00097610">
          <w:rPr>
            <w:rFonts w:ascii="Calibri" w:hAnsi="Calibri" w:hint="eastAsia"/>
          </w:rPr>
          <w:t xml:space="preserve">a </w:t>
        </w:r>
      </w:ins>
      <w:ins w:id="130" w:author="Alex" w:date="2011-06-01T23:46:00Z">
        <w:r w:rsidRPr="00BA6A9C">
          <w:rPr>
            <w:rFonts w:ascii="Calibri" w:hAnsi="Calibri"/>
          </w:rPr>
          <w:t>buffer and selection method so that an FCLK from the AMC connector in the HCSL format can be used for PCIECLK as well as allowing the existing clock source to be selected.</w:t>
        </w:r>
      </w:ins>
    </w:p>
    <w:p w:rsidR="00A82925" w:rsidRPr="00BA6A9C" w:rsidRDefault="00A82925" w:rsidP="00A82925">
      <w:pPr>
        <w:numPr>
          <w:ins w:id="131" w:author="Alex" w:date="2011-06-01T23:46:00Z"/>
        </w:numPr>
        <w:rPr>
          <w:ins w:id="132" w:author="Alex" w:date="2011-06-01T23:46:00Z"/>
          <w:rFonts w:ascii="Calibri" w:hAnsi="Calibri"/>
        </w:rPr>
      </w:pPr>
    </w:p>
    <w:p w:rsidR="00A82925" w:rsidRPr="00930750" w:rsidRDefault="00A82925" w:rsidP="002222DE">
      <w:pPr>
        <w:numPr>
          <w:ins w:id="133" w:author="Alex" w:date="2011-06-01T23:38:00Z"/>
        </w:numPr>
        <w:ind w:left="480" w:firstLine="480"/>
        <w:rPr>
          <w:ins w:id="134" w:author="Alex" w:date="2011-06-01T23:38:00Z"/>
          <w:rFonts w:ascii="Calibri" w:hAnsi="Calibri"/>
          <w:b/>
          <w:u w:val="single"/>
        </w:rPr>
      </w:pPr>
      <w:smartTag w:uri="urn:schemas-microsoft-com:office:smarttags" w:element="chsdate">
        <w:smartTagPr>
          <w:attr w:name="IsROCDate" w:val="False"/>
          <w:attr w:name="IsLunarDate" w:val="False"/>
          <w:attr w:name="Day" w:val="30"/>
          <w:attr w:name="Month" w:val="12"/>
          <w:attr w:name="Year" w:val="1899"/>
        </w:smartTagPr>
        <w:ins w:id="135" w:author="Alex" w:date="2011-06-01T23:38:00Z">
          <w:r w:rsidRPr="00930750">
            <w:rPr>
              <w:rFonts w:ascii="Calibri" w:hAnsi="Calibri" w:hint="eastAsia"/>
              <w:b/>
              <w:u w:val="single"/>
            </w:rPr>
            <w:t>4</w:t>
          </w:r>
          <w:r>
            <w:rPr>
              <w:rFonts w:ascii="Calibri" w:hAnsi="Calibri"/>
              <w:b/>
              <w:u w:val="single"/>
            </w:rPr>
            <w:t>.</w:t>
          </w:r>
        </w:ins>
        <w:r w:rsidR="002222DE">
          <w:rPr>
            <w:rFonts w:ascii="Calibri" w:hAnsi="Calibri" w:hint="eastAsia"/>
            <w:b/>
            <w:u w:val="single"/>
          </w:rPr>
          <w:t>1.</w:t>
        </w:r>
        <w:ins w:id="136" w:author="Alex" w:date="2011-06-01T23:48:00Z">
          <w:r w:rsidR="007A0F45">
            <w:rPr>
              <w:rFonts w:ascii="Calibri" w:hAnsi="Calibri" w:hint="eastAsia"/>
              <w:b/>
              <w:u w:val="single"/>
            </w:rPr>
            <w:t>4</w:t>
          </w:r>
        </w:ins>
      </w:smartTag>
      <w:ins w:id="137" w:author="Alex" w:date="2011-06-01T23:38:00Z">
        <w:r>
          <w:rPr>
            <w:rFonts w:ascii="Calibri" w:hAnsi="Calibri" w:hint="eastAsia"/>
            <w:b/>
            <w:u w:val="single"/>
          </w:rPr>
          <w:t xml:space="preserve">  Other</w:t>
        </w:r>
      </w:ins>
      <w:ins w:id="138" w:author="Alex" w:date="2011-06-01T23:49:00Z">
        <w:r w:rsidR="00A23078">
          <w:rPr>
            <w:rFonts w:ascii="Calibri" w:hAnsi="Calibri" w:hint="eastAsia"/>
            <w:b/>
            <w:u w:val="single"/>
          </w:rPr>
          <w:t xml:space="preserve"> Change</w:t>
        </w:r>
      </w:ins>
      <w:ins w:id="139" w:author="Alex" w:date="2011-06-01T23:38:00Z">
        <w:r>
          <w:rPr>
            <w:rFonts w:ascii="Calibri" w:hAnsi="Calibri" w:hint="eastAsia"/>
            <w:b/>
            <w:u w:val="single"/>
          </w:rPr>
          <w:t>s</w:t>
        </w:r>
      </w:ins>
    </w:p>
    <w:p w:rsidR="00A82925" w:rsidRDefault="00A82925" w:rsidP="00A82925">
      <w:pPr>
        <w:numPr>
          <w:ins w:id="140" w:author="Alex" w:date="2011-06-01T23:38:00Z"/>
        </w:numPr>
        <w:rPr>
          <w:ins w:id="141" w:author="Alex" w:date="2011-06-01T23:38:00Z"/>
          <w:rFonts w:ascii="Calibri" w:hAnsi="Calibri"/>
        </w:rPr>
      </w:pPr>
    </w:p>
    <w:p w:rsidR="00571B84" w:rsidRDefault="00571B84" w:rsidP="00097610">
      <w:pPr>
        <w:numPr>
          <w:ilvl w:val="0"/>
          <w:numId w:val="9"/>
        </w:numPr>
        <w:rPr>
          <w:ins w:id="142" w:author="Alex" w:date="2011-06-01T23:50:00Z"/>
          <w:rFonts w:ascii="Calibri" w:hAnsi="Calibri"/>
        </w:rPr>
      </w:pPr>
      <w:ins w:id="143" w:author="Alex" w:date="2011-06-01T23:39:00Z">
        <w:r w:rsidRPr="00571B84">
          <w:rPr>
            <w:rFonts w:ascii="Calibri" w:hAnsi="Calibri"/>
          </w:rPr>
          <w:t>Add pull-up resistors to the GPIO[15:1] pins and a pull-down resistor to GPIO[0] to keep them from floating after the FPGA stops driving them.</w:t>
        </w:r>
      </w:ins>
    </w:p>
    <w:p w:rsidR="00097610" w:rsidRPr="00571B84" w:rsidRDefault="00097610" w:rsidP="00571B84">
      <w:pPr>
        <w:numPr>
          <w:ins w:id="144" w:author="Alex" w:date="2011-06-01T23:50:00Z"/>
        </w:numPr>
        <w:rPr>
          <w:ins w:id="145" w:author="Alex" w:date="2011-06-01T23:39:00Z"/>
          <w:rFonts w:ascii="Calibri" w:hAnsi="Calibri"/>
        </w:rPr>
      </w:pPr>
    </w:p>
    <w:p w:rsidR="002F3E15" w:rsidRDefault="002F3E15" w:rsidP="00097610">
      <w:pPr>
        <w:numPr>
          <w:ilvl w:val="0"/>
          <w:numId w:val="9"/>
        </w:numPr>
        <w:rPr>
          <w:ins w:id="146" w:author="Alex" w:date="2011-06-01T23:50:00Z"/>
          <w:rFonts w:ascii="Calibri" w:hAnsi="Calibri"/>
        </w:rPr>
      </w:pPr>
      <w:ins w:id="147" w:author="Alex" w:date="2011-06-01T23:40:00Z">
        <w:r w:rsidRPr="002F3E15">
          <w:rPr>
            <w:rFonts w:ascii="Calibri" w:hAnsi="Calibri"/>
          </w:rPr>
          <w:t>Add pull</w:t>
        </w:r>
        <w:r>
          <w:rPr>
            <w:rFonts w:ascii="Calibri" w:hAnsi="Calibri"/>
          </w:rPr>
          <w:t>-up resistor to FPGA TDI signal</w:t>
        </w:r>
        <w:r>
          <w:rPr>
            <w:rFonts w:ascii="Calibri" w:hAnsi="Calibri" w:hint="eastAsia"/>
          </w:rPr>
          <w:t xml:space="preserve"> for </w:t>
        </w:r>
      </w:ins>
      <w:ins w:id="148" w:author="Alex" w:date="2011-06-01T23:41:00Z">
        <w:r>
          <w:rPr>
            <w:rFonts w:ascii="Calibri" w:hAnsi="Calibri" w:hint="eastAsia"/>
          </w:rPr>
          <w:t>fixing the power failure</w:t>
        </w:r>
      </w:ins>
      <w:ins w:id="149" w:author="Alex" w:date="2011-06-01T23:49:00Z">
        <w:r w:rsidR="00A23078">
          <w:rPr>
            <w:rFonts w:ascii="Calibri" w:hAnsi="Calibri" w:hint="eastAsia"/>
          </w:rPr>
          <w:t xml:space="preserve"> issue</w:t>
        </w:r>
      </w:ins>
      <w:ins w:id="150" w:author="Alex" w:date="2011-06-01T23:41:00Z">
        <w:r>
          <w:rPr>
            <w:rFonts w:ascii="Calibri" w:hAnsi="Calibri" w:hint="eastAsia"/>
          </w:rPr>
          <w:t xml:space="preserve"> by </w:t>
        </w:r>
      </w:ins>
      <w:ins w:id="151" w:author="Alex" w:date="2011-06-01T23:40:00Z">
        <w:r>
          <w:rPr>
            <w:rFonts w:ascii="Calibri" w:hAnsi="Calibri"/>
          </w:rPr>
          <w:t>unknown</w:t>
        </w:r>
        <w:r>
          <w:rPr>
            <w:rFonts w:ascii="Calibri" w:hAnsi="Calibri" w:hint="eastAsia"/>
          </w:rPr>
          <w:t xml:space="preserve"> </w:t>
        </w:r>
      </w:ins>
      <w:ins w:id="152" w:author="Alex" w:date="2011-06-01T23:41:00Z">
        <w:r>
          <w:rPr>
            <w:rFonts w:ascii="Calibri" w:hAnsi="Calibri" w:hint="eastAsia"/>
          </w:rPr>
          <w:t>reason</w:t>
        </w:r>
      </w:ins>
      <w:ins w:id="153" w:author="Alex" w:date="2011-06-01T23:49:00Z">
        <w:r w:rsidR="00A23078">
          <w:rPr>
            <w:rFonts w:ascii="Calibri" w:hAnsi="Calibri" w:hint="eastAsia"/>
          </w:rPr>
          <w:t xml:space="preserve"> in the FPGA</w:t>
        </w:r>
      </w:ins>
      <w:ins w:id="154" w:author="Alex" w:date="2011-06-01T23:41:00Z">
        <w:r>
          <w:rPr>
            <w:rFonts w:ascii="Calibri" w:hAnsi="Calibri" w:hint="eastAsia"/>
          </w:rPr>
          <w:t>.</w:t>
        </w:r>
      </w:ins>
    </w:p>
    <w:p w:rsidR="00097610" w:rsidRDefault="00097610" w:rsidP="002F3E15">
      <w:pPr>
        <w:numPr>
          <w:ins w:id="155" w:author="Alex" w:date="2011-06-01T23:53:00Z"/>
        </w:numPr>
        <w:rPr>
          <w:ins w:id="156" w:author="Alex" w:date="2011-06-01T23:53:00Z"/>
          <w:rFonts w:ascii="Calibri" w:hAnsi="Calibri"/>
        </w:rPr>
      </w:pPr>
    </w:p>
    <w:p w:rsidR="00097610" w:rsidRPr="002F3E15" w:rsidRDefault="00097610" w:rsidP="002F3E15">
      <w:pPr>
        <w:numPr>
          <w:ins w:id="157" w:author="Alex" w:date="2011-06-01T23:50:00Z"/>
        </w:numPr>
        <w:rPr>
          <w:ins w:id="158" w:author="Alex" w:date="2011-06-01T23:40:00Z"/>
          <w:rFonts w:ascii="Calibri" w:hAnsi="Calibri"/>
        </w:rPr>
      </w:pPr>
    </w:p>
    <w:p w:rsidR="00311809" w:rsidRPr="00311809" w:rsidRDefault="00311809" w:rsidP="00097610">
      <w:pPr>
        <w:numPr>
          <w:ilvl w:val="0"/>
          <w:numId w:val="9"/>
        </w:numPr>
        <w:rPr>
          <w:ins w:id="159" w:author="Alex" w:date="2011-06-01T23:42:00Z"/>
          <w:rFonts w:ascii="Calibri" w:hAnsi="Calibri"/>
        </w:rPr>
      </w:pPr>
      <w:ins w:id="160" w:author="Alex" w:date="2011-06-01T23:42:00Z">
        <w:r w:rsidRPr="00311809">
          <w:rPr>
            <w:rFonts w:ascii="Calibri" w:hAnsi="Calibri"/>
          </w:rPr>
          <w:t>Replace MSP430 14-pin JTAG header with 4-pin Spy-Bi-Wire interface to recover board space for power supply layout improvements.</w:t>
        </w:r>
      </w:ins>
    </w:p>
    <w:p w:rsidR="00A82925" w:rsidRPr="00311809" w:rsidRDefault="00A82925" w:rsidP="00207781">
      <w:pPr>
        <w:numPr>
          <w:ins w:id="161" w:author="Alex" w:date="2011-06-01T23:42:00Z"/>
        </w:numPr>
        <w:rPr>
          <w:ins w:id="162" w:author="Alex" w:date="2011-06-01T23:42:00Z"/>
          <w:rFonts w:ascii="Calibri" w:hAnsi="Calibri"/>
        </w:rPr>
      </w:pPr>
    </w:p>
    <w:p w:rsidR="008258E6" w:rsidRDefault="008258E6" w:rsidP="00097610">
      <w:pPr>
        <w:numPr>
          <w:ilvl w:val="0"/>
          <w:numId w:val="9"/>
        </w:numPr>
        <w:rPr>
          <w:ins w:id="163" w:author="Alex" w:date="2011-06-01T23:50:00Z"/>
          <w:rFonts w:ascii="Calibri" w:hAnsi="Calibri"/>
        </w:rPr>
      </w:pPr>
      <w:ins w:id="164" w:author="Alex" w:date="2011-06-01T23:43:00Z">
        <w:r w:rsidRPr="008258E6">
          <w:rPr>
            <w:rFonts w:ascii="Calibri" w:hAnsi="Calibri"/>
          </w:rPr>
          <w:t>Add series termination resistors at HyperLink sideband clock output pins.</w:t>
        </w:r>
      </w:ins>
    </w:p>
    <w:p w:rsidR="00097610" w:rsidRPr="008258E6" w:rsidRDefault="00097610" w:rsidP="008258E6">
      <w:pPr>
        <w:numPr>
          <w:ins w:id="165" w:author="Alex" w:date="2011-06-01T23:50:00Z"/>
        </w:numPr>
        <w:rPr>
          <w:ins w:id="166" w:author="Alex" w:date="2011-06-01T23:43:00Z"/>
          <w:rFonts w:ascii="Calibri" w:hAnsi="Calibri"/>
        </w:rPr>
      </w:pPr>
    </w:p>
    <w:p w:rsidR="00097610" w:rsidRDefault="00097610" w:rsidP="00097610">
      <w:pPr>
        <w:numPr>
          <w:ilvl w:val="0"/>
          <w:numId w:val="9"/>
        </w:numPr>
        <w:rPr>
          <w:rFonts w:ascii="Calibri" w:hAnsi="Calibri"/>
        </w:rPr>
      </w:pPr>
      <w:ins w:id="167" w:author="Alex" w:date="2011-06-01T23:50:00Z">
        <w:r w:rsidRPr="00097610">
          <w:rPr>
            <w:rFonts w:ascii="Calibri" w:hAnsi="Calibri"/>
          </w:rPr>
          <w:t xml:space="preserve">Correct </w:t>
        </w:r>
      </w:ins>
      <w:r w:rsidR="009953C0">
        <w:rPr>
          <w:rFonts w:ascii="Calibri" w:hAnsi="Calibri" w:hint="eastAsia"/>
        </w:rPr>
        <w:t xml:space="preserve">the </w:t>
      </w:r>
      <w:ins w:id="168" w:author="Alex" w:date="2011-06-01T23:50:00Z">
        <w:r w:rsidRPr="00097610">
          <w:rPr>
            <w:rFonts w:ascii="Calibri" w:hAnsi="Calibri"/>
          </w:rPr>
          <w:t>footprint pin numbering of the HyperLink connector (PCB decal change only).</w:t>
        </w:r>
      </w:ins>
    </w:p>
    <w:p w:rsidR="00EE5F95" w:rsidRDefault="00EE5F95" w:rsidP="00EE5F95">
      <w:pPr>
        <w:numPr>
          <w:ins w:id="169" w:author="Alex" w:date="2011-06-01T23:58:00Z"/>
        </w:numPr>
        <w:rPr>
          <w:ins w:id="170" w:author="Alex" w:date="2011-06-01T23:58:00Z"/>
          <w:rFonts w:ascii="Calibri" w:hAnsi="Calibri"/>
        </w:rPr>
      </w:pPr>
    </w:p>
    <w:p w:rsidR="00EE5F95" w:rsidRDefault="00EE5F95" w:rsidP="00EE5F95">
      <w:pPr>
        <w:numPr>
          <w:ilvl w:val="0"/>
          <w:numId w:val="9"/>
        </w:numPr>
        <w:rPr>
          <w:rFonts w:ascii="Calibri" w:hAnsi="Calibri"/>
        </w:rPr>
      </w:pPr>
      <w:ins w:id="171" w:author="Alex" w:date="2011-06-01T23:58:00Z">
        <w:r w:rsidRPr="00EE5F95">
          <w:rPr>
            <w:rFonts w:ascii="Calibri" w:hAnsi="Calibri"/>
          </w:rPr>
          <w:t xml:space="preserve">Add </w:t>
        </w:r>
      </w:ins>
      <w:r w:rsidR="009953C0">
        <w:rPr>
          <w:rFonts w:ascii="Calibri" w:hAnsi="Calibri" w:hint="eastAsia"/>
        </w:rPr>
        <w:t xml:space="preserve">the </w:t>
      </w:r>
      <w:ins w:id="172" w:author="Alex" w:date="2011-06-01T23:58:00Z">
        <w:r w:rsidRPr="00EE5F95">
          <w:rPr>
            <w:rFonts w:ascii="Calibri" w:hAnsi="Calibri"/>
          </w:rPr>
          <w:t>circuitry so that JTAG emulation can also be driven from the AMC connector.</w:t>
        </w:r>
      </w:ins>
    </w:p>
    <w:p w:rsidR="00AD54B6" w:rsidRDefault="00AD54B6" w:rsidP="00AD54B6">
      <w:pPr>
        <w:rPr>
          <w:rFonts w:ascii="Calibri" w:hAnsi="Calibri"/>
        </w:rPr>
      </w:pPr>
    </w:p>
    <w:p w:rsidR="002222DE" w:rsidRPr="00977613" w:rsidRDefault="002222DE" w:rsidP="002222DE">
      <w:pPr>
        <w:ind w:firstLine="435"/>
        <w:rPr>
          <w:rFonts w:ascii="Calibri" w:hAnsi="Calibri"/>
          <w:b/>
          <w:color w:val="FF0000"/>
        </w:rPr>
      </w:pPr>
      <w:r w:rsidRPr="00977613">
        <w:rPr>
          <w:rFonts w:ascii="Calibri" w:hAnsi="Calibri" w:hint="eastAsia"/>
          <w:b/>
          <w:color w:val="FF0000"/>
        </w:rPr>
        <w:t xml:space="preserve">4.2 The change </w:t>
      </w:r>
      <w:r w:rsidR="009953C0">
        <w:rPr>
          <w:rFonts w:ascii="Calibri" w:hAnsi="Calibri" w:hint="eastAsia"/>
          <w:b/>
          <w:color w:val="FF0000"/>
        </w:rPr>
        <w:t xml:space="preserve">from </w:t>
      </w:r>
      <w:r w:rsidR="009953C0" w:rsidRPr="009953C0">
        <w:rPr>
          <w:rFonts w:ascii="Calibri" w:hAnsi="Calibri"/>
          <w:b/>
          <w:color w:val="FF0000"/>
        </w:rPr>
        <w:t>Rev 2.0 to production EVM</w:t>
      </w:r>
      <w:r w:rsidRPr="00977613">
        <w:rPr>
          <w:rFonts w:ascii="Calibri" w:hAnsi="Calibri" w:hint="eastAsia"/>
          <w:b/>
          <w:color w:val="FF0000"/>
        </w:rPr>
        <w:t>.</w:t>
      </w:r>
    </w:p>
    <w:p w:rsidR="00013EE7" w:rsidRPr="00977613" w:rsidRDefault="00013EE7" w:rsidP="00013EE7">
      <w:pPr>
        <w:ind w:left="480" w:firstLine="480"/>
        <w:rPr>
          <w:rFonts w:ascii="Calibri" w:hAnsi="Calibri"/>
          <w:b/>
          <w:color w:val="FF0000"/>
          <w:u w:val="single"/>
        </w:rPr>
      </w:pPr>
    </w:p>
    <w:p w:rsidR="00013EE7" w:rsidRPr="00977613" w:rsidRDefault="00436EE8" w:rsidP="00436EE8">
      <w:pPr>
        <w:ind w:left="960"/>
        <w:rPr>
          <w:rFonts w:ascii="Calibri" w:hAnsi="Calibri"/>
          <w:b/>
          <w:color w:val="FF0000"/>
          <w:u w:val="single"/>
        </w:rPr>
      </w:pPr>
      <w:smartTag w:uri="urn:schemas-microsoft-com:office:smarttags" w:element="chsdate">
        <w:smartTagPr>
          <w:attr w:name="IsROCDate" w:val="False"/>
          <w:attr w:name="IsLunarDate" w:val="False"/>
          <w:attr w:name="Day" w:val="30"/>
          <w:attr w:name="Month" w:val="12"/>
          <w:attr w:name="Year" w:val="1899"/>
        </w:smartTagPr>
        <w:r>
          <w:rPr>
            <w:rFonts w:ascii="Calibri" w:hAnsi="Calibri" w:hint="eastAsia"/>
            <w:b/>
            <w:color w:val="FF0000"/>
            <w:u w:val="single"/>
          </w:rPr>
          <w:t>4.2.1</w:t>
        </w:r>
      </w:smartTag>
      <w:r>
        <w:rPr>
          <w:rFonts w:ascii="Calibri" w:hAnsi="Calibri" w:hint="eastAsia"/>
          <w:b/>
          <w:color w:val="FF0000"/>
          <w:u w:val="single"/>
        </w:rPr>
        <w:t xml:space="preserve">  </w:t>
      </w:r>
      <w:ins w:id="173" w:author="Alex" w:date="2011-06-01T23:24:00Z">
        <w:r w:rsidR="00013EE7" w:rsidRPr="00977613">
          <w:rPr>
            <w:rFonts w:ascii="Calibri" w:hAnsi="Calibri" w:hint="eastAsia"/>
            <w:b/>
            <w:color w:val="FF0000"/>
            <w:u w:val="single"/>
          </w:rPr>
          <w:t xml:space="preserve">The </w:t>
        </w:r>
      </w:ins>
      <w:ins w:id="174" w:author="Alex" w:date="2011-06-01T23:29:00Z">
        <w:r w:rsidR="00013EE7" w:rsidRPr="00977613">
          <w:rPr>
            <w:rFonts w:ascii="Calibri" w:hAnsi="Calibri" w:hint="eastAsia"/>
            <w:b/>
            <w:color w:val="FF0000"/>
            <w:u w:val="single"/>
          </w:rPr>
          <w:t>UCD9222 and</w:t>
        </w:r>
      </w:ins>
      <w:ins w:id="175" w:author="Alex" w:date="2011-06-01T23:30:00Z">
        <w:r w:rsidR="00013EE7" w:rsidRPr="00977613">
          <w:rPr>
            <w:rFonts w:ascii="Calibri" w:hAnsi="Calibri" w:hint="eastAsia"/>
            <w:b/>
            <w:color w:val="FF0000"/>
            <w:u w:val="single"/>
          </w:rPr>
          <w:t xml:space="preserve"> </w:t>
        </w:r>
      </w:ins>
      <w:ins w:id="176" w:author="Alex" w:date="2011-06-01T23:29:00Z">
        <w:r w:rsidR="00013EE7" w:rsidRPr="00977613">
          <w:rPr>
            <w:rFonts w:ascii="Calibri" w:hAnsi="Calibri" w:hint="eastAsia"/>
            <w:b/>
            <w:color w:val="FF0000"/>
            <w:u w:val="single"/>
          </w:rPr>
          <w:t>UCD7242</w:t>
        </w:r>
      </w:ins>
      <w:r w:rsidR="0041394B">
        <w:rPr>
          <w:rFonts w:ascii="Calibri" w:hAnsi="Calibri" w:hint="eastAsia"/>
          <w:b/>
          <w:color w:val="FF0000"/>
          <w:u w:val="single"/>
        </w:rPr>
        <w:t xml:space="preserve"> are</w:t>
      </w:r>
      <w:ins w:id="177" w:author="Alex" w:date="2011-06-01T23:29:00Z">
        <w:r w:rsidR="00013EE7" w:rsidRPr="00977613">
          <w:rPr>
            <w:rFonts w:ascii="Calibri" w:hAnsi="Calibri" w:hint="eastAsia"/>
            <w:b/>
            <w:color w:val="FF0000"/>
            <w:u w:val="single"/>
          </w:rPr>
          <w:t xml:space="preserve"> design</w:t>
        </w:r>
      </w:ins>
      <w:r w:rsidR="0041394B">
        <w:rPr>
          <w:rFonts w:ascii="Calibri" w:hAnsi="Calibri" w:hint="eastAsia"/>
          <w:b/>
          <w:color w:val="FF0000"/>
          <w:u w:val="single"/>
        </w:rPr>
        <w:t>ed</w:t>
      </w:r>
      <w:ins w:id="178" w:author="Alex" w:date="2011-06-01T23:29:00Z">
        <w:r w:rsidR="00013EE7" w:rsidRPr="00977613">
          <w:rPr>
            <w:rFonts w:ascii="Calibri" w:hAnsi="Calibri" w:hint="eastAsia"/>
            <w:b/>
            <w:color w:val="FF0000"/>
            <w:u w:val="single"/>
          </w:rPr>
          <w:t xml:space="preserve"> for </w:t>
        </w:r>
      </w:ins>
      <w:ins w:id="179" w:author="Alex" w:date="2011-06-01T23:24:00Z">
        <w:r w:rsidR="00013EE7" w:rsidRPr="00977613">
          <w:rPr>
            <w:rFonts w:ascii="Calibri" w:hAnsi="Calibri" w:hint="eastAsia"/>
            <w:b/>
            <w:color w:val="FF0000"/>
            <w:u w:val="single"/>
          </w:rPr>
          <w:t xml:space="preserve">CVDD (AVS) power </w:t>
        </w:r>
      </w:ins>
      <w:ins w:id="180" w:author="Alex" w:date="2011-06-01T23:30:00Z">
        <w:r w:rsidR="00013EE7" w:rsidRPr="00977613">
          <w:rPr>
            <w:rFonts w:ascii="Calibri" w:hAnsi="Calibri" w:hint="eastAsia"/>
            <w:b/>
            <w:color w:val="FF0000"/>
            <w:u w:val="single"/>
          </w:rPr>
          <w:t>supply</w:t>
        </w:r>
      </w:ins>
    </w:p>
    <w:p w:rsidR="00013EE7" w:rsidRPr="0041394B" w:rsidRDefault="00013EE7" w:rsidP="00013EE7">
      <w:pPr>
        <w:ind w:left="960"/>
        <w:rPr>
          <w:ins w:id="181" w:author="Alex" w:date="2011-06-01T23:24:00Z"/>
          <w:rFonts w:ascii="Calibri" w:hAnsi="Calibri"/>
          <w:b/>
          <w:color w:val="FF0000"/>
          <w:u w:val="single"/>
        </w:rPr>
      </w:pPr>
    </w:p>
    <w:p w:rsidR="00013EE7" w:rsidRPr="00977613" w:rsidRDefault="00013EE7" w:rsidP="00013EE7">
      <w:pPr>
        <w:numPr>
          <w:ilvl w:val="0"/>
          <w:numId w:val="10"/>
        </w:numPr>
        <w:rPr>
          <w:rFonts w:ascii="Calibri" w:hAnsi="Calibri"/>
          <w:color w:val="FF0000"/>
        </w:rPr>
      </w:pPr>
      <w:r w:rsidRPr="00977613">
        <w:rPr>
          <w:rFonts w:ascii="Calibri" w:hAnsi="Calibri" w:hint="eastAsia"/>
          <w:color w:val="FF0000"/>
        </w:rPr>
        <w:t xml:space="preserve">Integrate </w:t>
      </w:r>
      <w:r w:rsidRPr="00977613">
        <w:rPr>
          <w:rFonts w:ascii="Calibri" w:hAnsi="Calibri"/>
          <w:color w:val="FF0000"/>
        </w:rPr>
        <w:t xml:space="preserve">AGND </w:t>
      </w:r>
      <w:r w:rsidRPr="00977613">
        <w:rPr>
          <w:rFonts w:ascii="Calibri" w:hAnsi="Calibri" w:hint="eastAsia"/>
          <w:color w:val="FF0000"/>
        </w:rPr>
        <w:t>with</w:t>
      </w:r>
      <w:r w:rsidRPr="00977613">
        <w:rPr>
          <w:rFonts w:ascii="Calibri" w:hAnsi="Calibri"/>
          <w:color w:val="FF0000"/>
        </w:rPr>
        <w:t xml:space="preserve"> GND</w:t>
      </w:r>
      <w:r w:rsidR="0041394B">
        <w:rPr>
          <w:rFonts w:ascii="Calibri" w:hAnsi="Calibri" w:hint="eastAsia"/>
          <w:color w:val="FF0000"/>
        </w:rPr>
        <w:t xml:space="preserve"> for</w:t>
      </w:r>
      <w:r w:rsidRPr="00977613">
        <w:rPr>
          <w:rFonts w:ascii="Calibri" w:hAnsi="Calibri" w:hint="eastAsia"/>
          <w:color w:val="FF0000"/>
        </w:rPr>
        <w:t xml:space="preserve"> UCD9222 and UCD7242</w:t>
      </w:r>
    </w:p>
    <w:p w:rsidR="00013EE7" w:rsidRPr="00977613" w:rsidRDefault="00013EE7" w:rsidP="00013EE7">
      <w:pPr>
        <w:rPr>
          <w:rFonts w:ascii="Calibri" w:hAnsi="Calibri"/>
          <w:color w:val="FF0000"/>
        </w:rPr>
      </w:pPr>
    </w:p>
    <w:p w:rsidR="00013EE7" w:rsidRPr="00977613" w:rsidRDefault="00370A1C" w:rsidP="00436EE8">
      <w:pPr>
        <w:numPr>
          <w:ilvl w:val="2"/>
          <w:numId w:val="15"/>
        </w:numPr>
        <w:rPr>
          <w:rFonts w:ascii="Calibri" w:hAnsi="Calibri"/>
          <w:color w:val="FF0000"/>
        </w:rPr>
      </w:pPr>
      <w:r w:rsidRPr="00370A1C">
        <w:rPr>
          <w:rFonts w:ascii="Calibri" w:hAnsi="Calibri"/>
          <w:b/>
          <w:color w:val="FF0000"/>
          <w:u w:val="single"/>
        </w:rPr>
        <w:t>Alternative I</w:t>
      </w:r>
      <w:smartTag w:uri="urn:schemas-microsoft-com:office:smarttags" w:element="chmetcnv">
        <w:smartTagPr>
          <w:attr w:name="UnitName" w:val="C"/>
          <w:attr w:name="SourceValue" w:val="2"/>
          <w:attr w:name="HasSpace" w:val="False"/>
          <w:attr w:name="Negative" w:val="False"/>
          <w:attr w:name="NumberType" w:val="1"/>
          <w:attr w:name="TCSC" w:val="0"/>
        </w:smartTagPr>
        <w:r w:rsidRPr="00370A1C">
          <w:rPr>
            <w:rFonts w:ascii="Calibri" w:hAnsi="Calibri"/>
            <w:b/>
            <w:color w:val="FF0000"/>
            <w:u w:val="single"/>
          </w:rPr>
          <w:t>2C</w:t>
        </w:r>
      </w:smartTag>
      <w:r w:rsidRPr="00370A1C">
        <w:rPr>
          <w:rFonts w:ascii="Calibri" w:hAnsi="Calibri"/>
          <w:b/>
          <w:color w:val="FF0000"/>
          <w:u w:val="single"/>
        </w:rPr>
        <w:t xml:space="preserve"> route on the AMC finger</w:t>
      </w:r>
    </w:p>
    <w:p w:rsidR="00013EE7" w:rsidRPr="00977613" w:rsidRDefault="00013EE7" w:rsidP="002222DE">
      <w:pPr>
        <w:ind w:firstLine="435"/>
        <w:rPr>
          <w:rFonts w:ascii="Calibri" w:hAnsi="Calibri"/>
          <w:b/>
          <w:color w:val="FF0000"/>
        </w:rPr>
      </w:pPr>
    </w:p>
    <w:p w:rsidR="00013EE7" w:rsidRPr="00977613" w:rsidRDefault="00013EE7" w:rsidP="00013EE7">
      <w:pPr>
        <w:numPr>
          <w:ilvl w:val="0"/>
          <w:numId w:val="13"/>
        </w:numPr>
        <w:rPr>
          <w:rFonts w:ascii="Calibri" w:hAnsi="Calibri"/>
          <w:color w:val="FF0000"/>
        </w:rPr>
      </w:pPr>
      <w:r w:rsidRPr="00977613">
        <w:rPr>
          <w:rFonts w:ascii="Calibri" w:hAnsi="Calibri" w:hint="eastAsia"/>
          <w:color w:val="FF0000"/>
        </w:rPr>
        <w:t xml:space="preserve"> </w:t>
      </w:r>
      <w:r w:rsidRPr="00977613">
        <w:rPr>
          <w:rFonts w:ascii="Calibri" w:hAnsi="Calibri"/>
          <w:color w:val="FF0000"/>
        </w:rPr>
        <w:t>Enable the expansion I</w:t>
      </w:r>
      <w:smartTag w:uri="urn:schemas-microsoft-com:office:smarttags" w:element="chmetcnv">
        <w:smartTagPr>
          <w:attr w:name="TCSC" w:val="0"/>
          <w:attr w:name="NumberType" w:val="1"/>
          <w:attr w:name="Negative" w:val="False"/>
          <w:attr w:name="HasSpace" w:val="False"/>
          <w:attr w:name="SourceValue" w:val="2"/>
          <w:attr w:name="UnitName" w:val="C"/>
        </w:smartTagPr>
        <w:r w:rsidRPr="00977613">
          <w:rPr>
            <w:rFonts w:ascii="Calibri" w:hAnsi="Calibri"/>
            <w:color w:val="FF0000"/>
          </w:rPr>
          <w:t>2C</w:t>
        </w:r>
      </w:smartTag>
      <w:r w:rsidRPr="00977613">
        <w:rPr>
          <w:rFonts w:ascii="Calibri" w:hAnsi="Calibri"/>
          <w:color w:val="FF0000"/>
        </w:rPr>
        <w:t xml:space="preserve"> by default, populate the registers of R160 and R161 for I</w:t>
      </w:r>
      <w:smartTag w:uri="urn:schemas-microsoft-com:office:smarttags" w:element="chmetcnv">
        <w:smartTagPr>
          <w:attr w:name="TCSC" w:val="0"/>
          <w:attr w:name="NumberType" w:val="1"/>
          <w:attr w:name="Negative" w:val="False"/>
          <w:attr w:name="HasSpace" w:val="False"/>
          <w:attr w:name="SourceValue" w:val="2"/>
          <w:attr w:name="UnitName" w:val="C"/>
        </w:smartTagPr>
        <w:r w:rsidRPr="00977613">
          <w:rPr>
            <w:rFonts w:ascii="Calibri" w:hAnsi="Calibri"/>
            <w:color w:val="FF0000"/>
          </w:rPr>
          <w:t>2C</w:t>
        </w:r>
      </w:smartTag>
      <w:r w:rsidRPr="00977613">
        <w:rPr>
          <w:rFonts w:ascii="Calibri" w:hAnsi="Calibri" w:hint="eastAsia"/>
          <w:color w:val="FF0000"/>
        </w:rPr>
        <w:t xml:space="preserve"> </w:t>
      </w:r>
      <w:r w:rsidR="0041394B">
        <w:rPr>
          <w:rFonts w:ascii="Calibri" w:hAnsi="Calibri"/>
          <w:color w:val="FF0000"/>
        </w:rPr>
        <w:t>connection</w:t>
      </w:r>
      <w:r w:rsidRPr="00977613">
        <w:rPr>
          <w:rFonts w:ascii="Calibri" w:hAnsi="Calibri" w:hint="eastAsia"/>
          <w:color w:val="FF0000"/>
        </w:rPr>
        <w:t xml:space="preserve"> </w:t>
      </w:r>
      <w:r w:rsidRPr="00977613">
        <w:rPr>
          <w:rFonts w:ascii="Calibri" w:hAnsi="Calibri"/>
          <w:color w:val="FF0000"/>
        </w:rPr>
        <w:t>between C6678 and AMC finger</w:t>
      </w:r>
      <w:r w:rsidRPr="00977613">
        <w:rPr>
          <w:rFonts w:ascii="Calibri" w:hAnsi="Calibri" w:hint="eastAsia"/>
          <w:color w:val="FF0000"/>
        </w:rPr>
        <w:t>.</w:t>
      </w:r>
    </w:p>
    <w:p w:rsidR="00013EE7" w:rsidRPr="00977613" w:rsidRDefault="00013EE7" w:rsidP="00013EE7">
      <w:pPr>
        <w:rPr>
          <w:rFonts w:ascii="Calibri" w:hAnsi="Calibri"/>
          <w:color w:val="FF0000"/>
        </w:rPr>
      </w:pPr>
    </w:p>
    <w:p w:rsidR="00013EE7" w:rsidRPr="00977613" w:rsidRDefault="00612B7F" w:rsidP="00013EE7">
      <w:pPr>
        <w:numPr>
          <w:ilvl w:val="2"/>
          <w:numId w:val="15"/>
        </w:numPr>
        <w:rPr>
          <w:rFonts w:ascii="Calibri" w:hAnsi="Calibri"/>
          <w:color w:val="FF0000"/>
        </w:rPr>
      </w:pPr>
      <w:r w:rsidRPr="00612B7F">
        <w:rPr>
          <w:rFonts w:ascii="Calibri" w:hAnsi="Calibri"/>
          <w:b/>
          <w:color w:val="FF0000"/>
          <w:u w:val="single"/>
        </w:rPr>
        <w:t>HyperLink timing synchronization:</w:t>
      </w:r>
    </w:p>
    <w:p w:rsidR="00977613" w:rsidRPr="00977613" w:rsidRDefault="00977613" w:rsidP="00977613">
      <w:pPr>
        <w:ind w:left="960"/>
        <w:rPr>
          <w:rFonts w:ascii="Calibri" w:hAnsi="Calibri"/>
          <w:color w:val="FF0000"/>
        </w:rPr>
      </w:pPr>
    </w:p>
    <w:p w:rsidR="00013EE7" w:rsidRDefault="00013EE7" w:rsidP="00013EE7">
      <w:pPr>
        <w:numPr>
          <w:ilvl w:val="0"/>
          <w:numId w:val="14"/>
        </w:numPr>
        <w:rPr>
          <w:rFonts w:ascii="Calibri" w:hAnsi="Calibri"/>
          <w:color w:val="FF0000"/>
        </w:rPr>
      </w:pPr>
      <w:r w:rsidRPr="00977613">
        <w:rPr>
          <w:rFonts w:ascii="Calibri" w:hAnsi="Calibri" w:hint="eastAsia"/>
          <w:color w:val="FF0000"/>
        </w:rPr>
        <w:t xml:space="preserve"> </w:t>
      </w:r>
      <w:r w:rsidR="0041394B">
        <w:rPr>
          <w:rFonts w:ascii="Calibri" w:hAnsi="Calibri"/>
          <w:color w:val="FF0000"/>
        </w:rPr>
        <w:t>Modify</w:t>
      </w:r>
      <w:r w:rsidRPr="00977613">
        <w:rPr>
          <w:rFonts w:ascii="Calibri" w:hAnsi="Calibri"/>
          <w:color w:val="FF0000"/>
        </w:rPr>
        <w:t xml:space="preserve"> CLK2 (CDCE62005) inputs for the common HyperLink</w:t>
      </w:r>
      <w:r w:rsidRPr="00977613">
        <w:rPr>
          <w:rFonts w:ascii="Calibri" w:hAnsi="Calibri" w:hint="eastAsia"/>
          <w:color w:val="FF0000"/>
        </w:rPr>
        <w:t xml:space="preserve"> </w:t>
      </w:r>
      <w:r w:rsidRPr="00977613">
        <w:rPr>
          <w:rFonts w:ascii="Calibri" w:hAnsi="Calibri"/>
          <w:color w:val="FF0000"/>
        </w:rPr>
        <w:t>timing,</w:t>
      </w:r>
      <w:r w:rsidRPr="00977613">
        <w:rPr>
          <w:rFonts w:ascii="Calibri" w:hAnsi="Calibri" w:hint="eastAsia"/>
          <w:color w:val="FF0000"/>
        </w:rPr>
        <w:t xml:space="preserve"> </w:t>
      </w:r>
      <w:r w:rsidRPr="00977613">
        <w:rPr>
          <w:rFonts w:ascii="Calibri" w:hAnsi="Calibri"/>
          <w:color w:val="FF0000"/>
        </w:rPr>
        <w:t>TCLKB will be the PRI_REF</w:t>
      </w:r>
      <w:r w:rsidRPr="00977613">
        <w:rPr>
          <w:rFonts w:ascii="Calibri" w:hAnsi="Calibri" w:hint="eastAsia"/>
          <w:color w:val="FF0000"/>
        </w:rPr>
        <w:t xml:space="preserve"> </w:t>
      </w:r>
      <w:r w:rsidR="0041394B">
        <w:rPr>
          <w:rFonts w:ascii="Calibri" w:hAnsi="Calibri"/>
          <w:color w:val="FF0000"/>
        </w:rPr>
        <w:t xml:space="preserve">input and </w:t>
      </w:r>
      <w:r w:rsidR="0041394B">
        <w:rPr>
          <w:rFonts w:ascii="Calibri" w:hAnsi="Calibri" w:hint="eastAsia"/>
          <w:color w:val="FF0000"/>
        </w:rPr>
        <w:t>split</w:t>
      </w:r>
      <w:r w:rsidRPr="00977613">
        <w:rPr>
          <w:rFonts w:ascii="Calibri" w:hAnsi="Calibri"/>
          <w:color w:val="FF0000"/>
        </w:rPr>
        <w:t xml:space="preserve"> another one to the FPGA by two pairs. </w:t>
      </w:r>
    </w:p>
    <w:p w:rsidR="00302599" w:rsidRDefault="00302599" w:rsidP="00302599">
      <w:pPr>
        <w:numPr>
          <w:ilvl w:val="0"/>
          <w:numId w:val="14"/>
        </w:numPr>
        <w:rPr>
          <w:rFonts w:ascii="Calibri" w:hAnsi="Calibri"/>
          <w:color w:val="FF0000"/>
        </w:rPr>
      </w:pPr>
      <w:r w:rsidRPr="00302599">
        <w:rPr>
          <w:rFonts w:ascii="Calibri" w:hAnsi="Calibri"/>
          <w:color w:val="FF0000"/>
        </w:rPr>
        <w:t>The TCLKB LVDS clock from the AMC edge connector is driven into the CLK#2 PRIREF</w:t>
      </w:r>
      <w:r>
        <w:rPr>
          <w:rFonts w:ascii="Calibri" w:hAnsi="Calibri" w:hint="eastAsia"/>
          <w:color w:val="FF0000"/>
        </w:rPr>
        <w:t xml:space="preserve"> </w:t>
      </w:r>
      <w:r w:rsidRPr="00302599">
        <w:rPr>
          <w:rFonts w:ascii="Calibri" w:hAnsi="Calibri"/>
          <w:color w:val="FF0000"/>
        </w:rPr>
        <w:t xml:space="preserve">input to provide the common reference timing for </w:t>
      </w:r>
      <w:r w:rsidR="00370A1C">
        <w:rPr>
          <w:rFonts w:ascii="Calibri" w:hAnsi="Calibri" w:hint="eastAsia"/>
          <w:color w:val="FF0000"/>
        </w:rPr>
        <w:t xml:space="preserve">CLK3 to generate </w:t>
      </w:r>
      <w:r w:rsidRPr="00302599">
        <w:rPr>
          <w:rFonts w:ascii="Calibri" w:hAnsi="Calibri"/>
          <w:color w:val="FF0000"/>
        </w:rPr>
        <w:t>the MCMCLK clocks between two</w:t>
      </w:r>
      <w:r>
        <w:rPr>
          <w:rFonts w:ascii="Calibri" w:hAnsi="Calibri" w:hint="eastAsia"/>
          <w:color w:val="FF0000"/>
        </w:rPr>
        <w:t xml:space="preserve"> </w:t>
      </w:r>
      <w:r w:rsidRPr="00302599">
        <w:rPr>
          <w:rFonts w:ascii="Calibri" w:hAnsi="Calibri"/>
          <w:color w:val="FF0000"/>
        </w:rPr>
        <w:t>EVM boards.</w:t>
      </w:r>
    </w:p>
    <w:p w:rsidR="00090B06" w:rsidRPr="00977613" w:rsidRDefault="00090B06" w:rsidP="00090B06">
      <w:pPr>
        <w:rPr>
          <w:rFonts w:ascii="Calibri" w:hAnsi="Calibri"/>
          <w:color w:val="FF0000"/>
        </w:rPr>
      </w:pPr>
    </w:p>
    <w:p w:rsidR="00977613" w:rsidRPr="00977613" w:rsidRDefault="00977613" w:rsidP="00977613">
      <w:pPr>
        <w:numPr>
          <w:ins w:id="182" w:author="Alex" w:date="2011-06-01T23:38:00Z"/>
        </w:numPr>
        <w:ind w:left="480" w:firstLine="480"/>
        <w:rPr>
          <w:ins w:id="183" w:author="Alex" w:date="2011-06-01T23:38:00Z"/>
          <w:rFonts w:ascii="Calibri" w:hAnsi="Calibri"/>
          <w:b/>
          <w:color w:val="FF0000"/>
          <w:u w:val="single"/>
        </w:rPr>
      </w:pPr>
      <w:smartTag w:uri="urn:schemas-microsoft-com:office:smarttags" w:element="chsdate">
        <w:smartTagPr>
          <w:attr w:name="IsROCDate" w:val="False"/>
          <w:attr w:name="IsLunarDate" w:val="False"/>
          <w:attr w:name="Day" w:val="30"/>
          <w:attr w:name="Month" w:val="12"/>
          <w:attr w:name="Year" w:val="1899"/>
        </w:smartTagPr>
        <w:ins w:id="184" w:author="Alex" w:date="2011-06-01T23:38:00Z">
          <w:r w:rsidRPr="00977613">
            <w:rPr>
              <w:rFonts w:ascii="Calibri" w:hAnsi="Calibri" w:hint="eastAsia"/>
              <w:b/>
              <w:color w:val="FF0000"/>
              <w:u w:val="single"/>
            </w:rPr>
            <w:t>4</w:t>
          </w:r>
          <w:r w:rsidRPr="00977613">
            <w:rPr>
              <w:rFonts w:ascii="Calibri" w:hAnsi="Calibri"/>
              <w:b/>
              <w:color w:val="FF0000"/>
              <w:u w:val="single"/>
            </w:rPr>
            <w:t>.</w:t>
          </w:r>
        </w:ins>
        <w:r w:rsidRPr="00977613">
          <w:rPr>
            <w:rFonts w:ascii="Calibri" w:hAnsi="Calibri" w:hint="eastAsia"/>
            <w:b/>
            <w:color w:val="FF0000"/>
            <w:u w:val="single"/>
          </w:rPr>
          <w:t>2.</w:t>
        </w:r>
        <w:ins w:id="185" w:author="Alex" w:date="2011-06-01T23:48:00Z">
          <w:r w:rsidRPr="00977613">
            <w:rPr>
              <w:rFonts w:ascii="Calibri" w:hAnsi="Calibri" w:hint="eastAsia"/>
              <w:b/>
              <w:color w:val="FF0000"/>
              <w:u w:val="single"/>
            </w:rPr>
            <w:t>4</w:t>
          </w:r>
        </w:ins>
      </w:smartTag>
      <w:ins w:id="186" w:author="Alex" w:date="2011-06-01T23:38:00Z">
        <w:r w:rsidRPr="00977613">
          <w:rPr>
            <w:rFonts w:ascii="Calibri" w:hAnsi="Calibri" w:hint="eastAsia"/>
            <w:b/>
            <w:color w:val="FF0000"/>
            <w:u w:val="single"/>
          </w:rPr>
          <w:t xml:space="preserve">  Other</w:t>
        </w:r>
      </w:ins>
      <w:ins w:id="187" w:author="Alex" w:date="2011-06-01T23:49:00Z">
        <w:r w:rsidRPr="00977613">
          <w:rPr>
            <w:rFonts w:ascii="Calibri" w:hAnsi="Calibri" w:hint="eastAsia"/>
            <w:b/>
            <w:color w:val="FF0000"/>
            <w:u w:val="single"/>
          </w:rPr>
          <w:t xml:space="preserve"> Change</w:t>
        </w:r>
      </w:ins>
      <w:ins w:id="188" w:author="Alex" w:date="2011-06-01T23:38:00Z">
        <w:r w:rsidRPr="00977613">
          <w:rPr>
            <w:rFonts w:ascii="Calibri" w:hAnsi="Calibri" w:hint="eastAsia"/>
            <w:b/>
            <w:color w:val="FF0000"/>
            <w:u w:val="single"/>
          </w:rPr>
          <w:t>s</w:t>
        </w:r>
      </w:ins>
    </w:p>
    <w:p w:rsidR="002222DE" w:rsidRPr="00977613" w:rsidRDefault="002222DE" w:rsidP="00013EE7">
      <w:pPr>
        <w:rPr>
          <w:rFonts w:ascii="Calibri" w:hAnsi="Calibri"/>
          <w:color w:val="FF0000"/>
        </w:rPr>
      </w:pPr>
    </w:p>
    <w:p w:rsidR="00370A1C" w:rsidRDefault="00370A1C" w:rsidP="00370A1C">
      <w:pPr>
        <w:numPr>
          <w:ilvl w:val="0"/>
          <w:numId w:val="16"/>
        </w:numPr>
        <w:rPr>
          <w:rFonts w:ascii="Calibri" w:hAnsi="Calibri"/>
          <w:color w:val="FF0000"/>
        </w:rPr>
      </w:pPr>
      <w:r w:rsidRPr="00370A1C">
        <w:rPr>
          <w:rFonts w:ascii="Calibri" w:hAnsi="Calibri"/>
          <w:color w:val="FF0000"/>
        </w:rPr>
        <w:t>The DDRSLRATE[1:0] pins of the C667</w:t>
      </w:r>
      <w:r w:rsidRPr="00370A1C">
        <w:rPr>
          <w:rFonts w:ascii="Calibri" w:hAnsi="Calibri" w:hint="eastAsia"/>
          <w:color w:val="FF0000"/>
        </w:rPr>
        <w:t>8</w:t>
      </w:r>
      <w:r w:rsidRPr="00370A1C">
        <w:rPr>
          <w:rFonts w:ascii="Calibri" w:hAnsi="Calibri"/>
          <w:color w:val="FF0000"/>
        </w:rPr>
        <w:t xml:space="preserve"> DSP are 1.8V LVCMOS inputs. The EVM design</w:t>
      </w:r>
      <w:r>
        <w:rPr>
          <w:rFonts w:ascii="Calibri" w:hAnsi="Calibri" w:hint="eastAsia"/>
          <w:color w:val="FF0000"/>
        </w:rPr>
        <w:t xml:space="preserve">  </w:t>
      </w:r>
      <w:r w:rsidRPr="00370A1C">
        <w:rPr>
          <w:rFonts w:ascii="Calibri" w:hAnsi="Calibri"/>
          <w:color w:val="FF0000"/>
        </w:rPr>
        <w:t>incorrectly pulls then to 1.5V (DVDD15). This is a non-critical issue that will be fixed if the</w:t>
      </w:r>
      <w:r>
        <w:rPr>
          <w:rFonts w:ascii="Calibri" w:hAnsi="Calibri" w:hint="eastAsia"/>
          <w:color w:val="FF0000"/>
        </w:rPr>
        <w:t xml:space="preserve"> </w:t>
      </w:r>
      <w:r w:rsidRPr="00370A1C">
        <w:rPr>
          <w:rFonts w:ascii="Calibri" w:hAnsi="Calibri"/>
          <w:color w:val="FF0000"/>
        </w:rPr>
        <w:t>board layout is revised in the future. The 1.5V input will always be above the Vih(min) of</w:t>
      </w:r>
      <w:r>
        <w:rPr>
          <w:rFonts w:ascii="Calibri" w:hAnsi="Calibri" w:hint="eastAsia"/>
          <w:color w:val="FF0000"/>
        </w:rPr>
        <w:t xml:space="preserve"> </w:t>
      </w:r>
      <w:r w:rsidRPr="00370A1C">
        <w:rPr>
          <w:rFonts w:ascii="Calibri" w:hAnsi="Calibri"/>
          <w:color w:val="FF0000"/>
        </w:rPr>
        <w:t xml:space="preserve">the 1.8V LVCMOS input. This issue will not cause the EVM to fail to operate properly but </w:t>
      </w:r>
    </w:p>
    <w:p w:rsidR="008E4B62" w:rsidRDefault="008E4B62" w:rsidP="008E4B62">
      <w:pPr>
        <w:rPr>
          <w:rFonts w:ascii="Calibri" w:hAnsi="Calibri"/>
          <w:color w:val="FF0000"/>
        </w:rPr>
      </w:pPr>
    </w:p>
    <w:p w:rsidR="008E4B62" w:rsidRDefault="008E4B62" w:rsidP="008E4B62">
      <w:pPr>
        <w:ind w:left="360"/>
        <w:rPr>
          <w:rFonts w:ascii="Calibri" w:hAnsi="Calibri"/>
          <w:color w:val="FF0000"/>
        </w:rPr>
      </w:pPr>
      <w:r w:rsidRPr="00370A1C">
        <w:rPr>
          <w:rFonts w:ascii="Calibri" w:hAnsi="Calibri"/>
          <w:color w:val="FF0000"/>
        </w:rPr>
        <w:lastRenderedPageBreak/>
        <w:t>it</w:t>
      </w:r>
      <w:r>
        <w:rPr>
          <w:rFonts w:ascii="Calibri" w:hAnsi="Calibri" w:hint="eastAsia"/>
          <w:color w:val="FF0000"/>
        </w:rPr>
        <w:t xml:space="preserve"> </w:t>
      </w:r>
      <w:r w:rsidRPr="00370A1C">
        <w:rPr>
          <w:rFonts w:ascii="Calibri" w:hAnsi="Calibri"/>
          <w:color w:val="FF0000"/>
        </w:rPr>
        <w:t>does cause confusion. All c</w:t>
      </w:r>
      <w:r>
        <w:rPr>
          <w:rFonts w:ascii="Calibri" w:hAnsi="Calibri"/>
          <w:color w:val="FF0000"/>
        </w:rPr>
        <w:t>ustomer designs should pull the</w:t>
      </w:r>
      <w:r>
        <w:rPr>
          <w:rFonts w:ascii="Calibri" w:hAnsi="Calibri" w:hint="eastAsia"/>
          <w:color w:val="FF0000"/>
        </w:rPr>
        <w:t xml:space="preserve"> </w:t>
      </w:r>
      <w:r w:rsidRPr="00370A1C">
        <w:rPr>
          <w:rFonts w:ascii="Calibri" w:hAnsi="Calibri"/>
          <w:color w:val="FF0000"/>
        </w:rPr>
        <w:t>DDRSLRATE[1:0] pins to either</w:t>
      </w:r>
      <w:r>
        <w:rPr>
          <w:rFonts w:ascii="Calibri" w:hAnsi="Calibri" w:hint="eastAsia"/>
          <w:color w:val="FF0000"/>
        </w:rPr>
        <w:t xml:space="preserve"> </w:t>
      </w:r>
      <w:r w:rsidRPr="00370A1C">
        <w:rPr>
          <w:rFonts w:ascii="Calibri" w:hAnsi="Calibri"/>
          <w:color w:val="FF0000"/>
        </w:rPr>
        <w:t>1.8V or Ground.</w:t>
      </w:r>
    </w:p>
    <w:p w:rsidR="008E4B62" w:rsidRPr="008E4B62" w:rsidRDefault="008E4B62" w:rsidP="008E4B62">
      <w:pPr>
        <w:rPr>
          <w:rFonts w:ascii="Calibri" w:hAnsi="Calibri"/>
          <w:color w:val="FF0000"/>
        </w:rPr>
      </w:pPr>
    </w:p>
    <w:p w:rsidR="008E4B62" w:rsidRPr="00370A1C" w:rsidRDefault="008E4B62" w:rsidP="008E4B62">
      <w:pPr>
        <w:numPr>
          <w:ilvl w:val="0"/>
          <w:numId w:val="16"/>
        </w:numPr>
        <w:rPr>
          <w:rFonts w:ascii="Calibri" w:hAnsi="Calibri"/>
          <w:color w:val="FF0000"/>
        </w:rPr>
      </w:pPr>
      <w:r w:rsidRPr="00370A1C">
        <w:rPr>
          <w:rFonts w:ascii="Calibri" w:hAnsi="Calibri"/>
          <w:color w:val="FF0000"/>
        </w:rPr>
        <w:t>The DDRRESET# signal from the DSP is driven into the RESET# signal in the DRAMs.</w:t>
      </w:r>
    </w:p>
    <w:p w:rsidR="00FE7E62" w:rsidRDefault="008E4B62" w:rsidP="00FE7E62">
      <w:pPr>
        <w:ind w:left="360"/>
        <w:rPr>
          <w:rFonts w:ascii="Calibri" w:hAnsi="Calibri"/>
          <w:color w:val="FF0000"/>
        </w:rPr>
      </w:pPr>
      <w:r w:rsidRPr="00370A1C">
        <w:rPr>
          <w:rFonts w:ascii="Calibri" w:hAnsi="Calibri"/>
          <w:color w:val="FF0000"/>
        </w:rPr>
        <w:t>The JEDEC spec defines this input as "a CMOS rail-to-rail sig</w:t>
      </w:r>
      <w:r>
        <w:rPr>
          <w:rFonts w:ascii="Calibri" w:hAnsi="Calibri"/>
          <w:color w:val="FF0000"/>
        </w:rPr>
        <w:t>nal with DC high and low at 80%</w:t>
      </w:r>
      <w:r>
        <w:rPr>
          <w:rFonts w:ascii="Calibri" w:hAnsi="Calibri" w:hint="eastAsia"/>
          <w:color w:val="FF0000"/>
        </w:rPr>
        <w:t xml:space="preserve"> </w:t>
      </w:r>
      <w:r w:rsidRPr="00370A1C">
        <w:rPr>
          <w:rFonts w:ascii="Calibri" w:hAnsi="Calibri"/>
          <w:color w:val="FF0000"/>
        </w:rPr>
        <w:t>and 20% of VDD".</w:t>
      </w:r>
      <w:r w:rsidR="00FE7E62" w:rsidRPr="00FE7E62">
        <w:t xml:space="preserve"> </w:t>
      </w:r>
      <w:r w:rsidR="00FE7E62" w:rsidRPr="00FE7E62">
        <w:rPr>
          <w:rFonts w:ascii="Calibri" w:hAnsi="Calibri"/>
          <w:color w:val="FF0000"/>
        </w:rPr>
        <w:t>The</w:t>
      </w:r>
      <w:r w:rsidR="00FE7E62">
        <w:rPr>
          <w:rFonts w:ascii="Calibri" w:hAnsi="Calibri"/>
          <w:color w:val="FF0000"/>
        </w:rPr>
        <w:t xml:space="preserve"> design currently contains a </w:t>
      </w:r>
      <w:r w:rsidR="00FE7E62">
        <w:rPr>
          <w:rFonts w:ascii="Calibri" w:hAnsi="Calibri" w:hint="eastAsia"/>
          <w:color w:val="FF0000"/>
        </w:rPr>
        <w:t>10</w:t>
      </w:r>
      <w:r w:rsidR="00FE7E62" w:rsidRPr="00FE7E62">
        <w:rPr>
          <w:rFonts w:ascii="Calibri" w:hAnsi="Calibri"/>
          <w:color w:val="FF0000"/>
        </w:rPr>
        <w:t>K pull-up resistor to VTT. This</w:t>
      </w:r>
    </w:p>
    <w:p w:rsidR="00FE7E62" w:rsidRPr="00FE7E62" w:rsidRDefault="00FE7E62" w:rsidP="00FE7E62">
      <w:pPr>
        <w:ind w:left="360"/>
        <w:rPr>
          <w:rFonts w:ascii="Calibri" w:hAnsi="Calibri"/>
          <w:color w:val="FF0000"/>
        </w:rPr>
      </w:pPr>
      <w:r w:rsidRPr="00FE7E62">
        <w:rPr>
          <w:rFonts w:ascii="Calibri" w:hAnsi="Calibri"/>
          <w:color w:val="FF0000"/>
        </w:rPr>
        <w:t>termination does not impact operation but it is misleading.</w:t>
      </w:r>
      <w:r>
        <w:rPr>
          <w:rFonts w:ascii="Calibri" w:hAnsi="Calibri" w:hint="eastAsia"/>
          <w:color w:val="FF0000"/>
        </w:rPr>
        <w:t xml:space="preserve"> </w:t>
      </w:r>
      <w:r w:rsidRPr="00FE7E62">
        <w:rPr>
          <w:rFonts w:ascii="Calibri" w:hAnsi="Calibri"/>
          <w:color w:val="FF0000"/>
        </w:rPr>
        <w:t>This signal should contain a</w:t>
      </w:r>
    </w:p>
    <w:p w:rsidR="008E4B62" w:rsidRPr="00FE7E62" w:rsidRDefault="00FE7E62" w:rsidP="00FE7E62">
      <w:pPr>
        <w:ind w:left="360"/>
        <w:rPr>
          <w:rFonts w:ascii="Calibri" w:hAnsi="Calibri"/>
          <w:color w:val="FF0000"/>
        </w:rPr>
      </w:pPr>
      <w:r w:rsidRPr="00FE7E62">
        <w:rPr>
          <w:rFonts w:ascii="Calibri" w:hAnsi="Calibri"/>
          <w:color w:val="FF0000"/>
        </w:rPr>
        <w:t>weak pull-up</w:t>
      </w:r>
      <w:r>
        <w:rPr>
          <w:rFonts w:ascii="Calibri" w:hAnsi="Calibri" w:hint="eastAsia"/>
          <w:color w:val="FF0000"/>
        </w:rPr>
        <w:t xml:space="preserve"> 2k</w:t>
      </w:r>
      <w:r w:rsidRPr="00FE7E62">
        <w:rPr>
          <w:rFonts w:ascii="Calibri" w:hAnsi="Calibri"/>
          <w:color w:val="FF0000"/>
        </w:rPr>
        <w:t xml:space="preserve"> to </w:t>
      </w:r>
      <w:r>
        <w:rPr>
          <w:rFonts w:ascii="Calibri" w:hAnsi="Calibri" w:hint="eastAsia"/>
          <w:color w:val="FF0000"/>
        </w:rPr>
        <w:t>VCC1V8</w:t>
      </w:r>
      <w:r w:rsidRPr="00FE7E62">
        <w:rPr>
          <w:rFonts w:ascii="Calibri" w:hAnsi="Calibri"/>
          <w:color w:val="FF0000"/>
        </w:rPr>
        <w:t xml:space="preserve"> rather than to VTT</w:t>
      </w:r>
      <w:r>
        <w:rPr>
          <w:rFonts w:ascii="Calibri" w:hAnsi="Calibri" w:hint="eastAsia"/>
          <w:color w:val="FF0000"/>
        </w:rPr>
        <w:t>.</w:t>
      </w:r>
    </w:p>
    <w:p w:rsidR="002222DE" w:rsidRPr="00860D73" w:rsidRDefault="002222DE" w:rsidP="002222DE">
      <w:pPr>
        <w:rPr>
          <w:rFonts w:ascii="Calibri" w:hAnsi="Calibri"/>
          <w:color w:val="FF0000"/>
        </w:rPr>
      </w:pPr>
    </w:p>
    <w:p w:rsidR="002222DE" w:rsidRDefault="0041394B" w:rsidP="00EE5F95">
      <w:pPr>
        <w:numPr>
          <w:ilvl w:val="0"/>
          <w:numId w:val="14"/>
        </w:numPr>
        <w:rPr>
          <w:rFonts w:ascii="Calibri" w:hAnsi="Calibri"/>
          <w:color w:val="FF0000"/>
        </w:rPr>
      </w:pPr>
      <w:r>
        <w:rPr>
          <w:rFonts w:ascii="Calibri" w:hAnsi="Calibri"/>
          <w:color w:val="FF0000"/>
        </w:rPr>
        <w:t>Change R433 to 10k,</w:t>
      </w:r>
      <w:r w:rsidR="002222DE" w:rsidRPr="00977613">
        <w:rPr>
          <w:rFonts w:ascii="Calibri" w:hAnsi="Calibri"/>
          <w:color w:val="FF0000"/>
        </w:rPr>
        <w:t xml:space="preserve"> R434 to 1.2k,</w:t>
      </w:r>
      <w:r w:rsidR="00CE5FB2">
        <w:rPr>
          <w:rFonts w:ascii="Calibri" w:hAnsi="Calibri" w:hint="eastAsia"/>
          <w:color w:val="FF0000"/>
        </w:rPr>
        <w:t xml:space="preserve"> R183 and R134 to 1k</w:t>
      </w:r>
      <w:r w:rsidR="002222DE" w:rsidRPr="00977613">
        <w:rPr>
          <w:rFonts w:ascii="Calibri" w:hAnsi="Calibri"/>
          <w:color w:val="FF0000"/>
        </w:rPr>
        <w:t xml:space="preserve"> </w:t>
      </w:r>
      <w:r>
        <w:rPr>
          <w:rFonts w:ascii="Calibri" w:hAnsi="Calibri" w:hint="eastAsia"/>
          <w:color w:val="FF0000"/>
        </w:rPr>
        <w:t xml:space="preserve">also </w:t>
      </w:r>
      <w:r w:rsidR="002222DE" w:rsidRPr="00977613">
        <w:rPr>
          <w:rFonts w:ascii="Calibri" w:hAnsi="Calibri"/>
          <w:color w:val="FF0000"/>
        </w:rPr>
        <w:t>change R12 and R17 from 0 ohm to 0.1uF</w:t>
      </w:r>
      <w:r>
        <w:rPr>
          <w:rFonts w:ascii="Calibri" w:hAnsi="Calibri" w:hint="eastAsia"/>
          <w:color w:val="FF0000"/>
        </w:rPr>
        <w:t xml:space="preserve"> in order to improve </w:t>
      </w:r>
      <w:r w:rsidR="00977613">
        <w:rPr>
          <w:rFonts w:ascii="Calibri" w:hAnsi="Calibri" w:hint="eastAsia"/>
          <w:color w:val="FF0000"/>
        </w:rPr>
        <w:t xml:space="preserve">PCIE clock.  </w:t>
      </w:r>
    </w:p>
    <w:p w:rsidR="00860D73" w:rsidRDefault="00860D73" w:rsidP="00860D73">
      <w:pPr>
        <w:rPr>
          <w:rFonts w:ascii="Calibri" w:hAnsi="Calibri"/>
          <w:color w:val="FF0000"/>
        </w:rPr>
      </w:pPr>
    </w:p>
    <w:p w:rsidR="002F3E15" w:rsidRPr="00860D73" w:rsidRDefault="00860D73" w:rsidP="00207781">
      <w:pPr>
        <w:numPr>
          <w:ilvl w:val="0"/>
          <w:numId w:val="14"/>
        </w:numPr>
        <w:rPr>
          <w:ins w:id="189" w:author="Alex" w:date="2011-06-01T23:42:00Z"/>
          <w:rFonts w:ascii="Calibri" w:hAnsi="Calibri"/>
          <w:color w:val="FF0000"/>
        </w:rPr>
      </w:pPr>
      <w:r>
        <w:rPr>
          <w:rFonts w:ascii="Calibri" w:hAnsi="Calibri" w:hint="eastAsia"/>
          <w:color w:val="FF0000"/>
        </w:rPr>
        <w:t>Add the test pins on unset clock inputs and out</w:t>
      </w:r>
      <w:r w:rsidRPr="00977613">
        <w:rPr>
          <w:rFonts w:ascii="Calibri" w:hAnsi="Calibri" w:hint="eastAsia"/>
          <w:color w:val="FF0000"/>
        </w:rPr>
        <w:t>puts of CDCE62005s.</w:t>
      </w:r>
    </w:p>
    <w:p w:rsidR="002F3E15" w:rsidRPr="00B741D4" w:rsidRDefault="002F3E15" w:rsidP="00207781">
      <w:pPr>
        <w:rPr>
          <w:rFonts w:ascii="Calibri" w:hAnsi="Calibri"/>
        </w:rPr>
      </w:pPr>
    </w:p>
    <w:sectPr w:rsidR="002F3E15" w:rsidRPr="00B741D4" w:rsidSect="00DE48FE">
      <w:headerReference w:type="default" r:id="rId12"/>
      <w:pgSz w:w="11906" w:h="16838"/>
      <w:pgMar w:top="2041" w:right="1418" w:bottom="1134" w:left="1418" w:header="851" w:footer="624"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A6D" w:rsidRDefault="00FE6A6D" w:rsidP="00BB2F94">
      <w:r>
        <w:separator/>
      </w:r>
    </w:p>
  </w:endnote>
  <w:endnote w:type="continuationSeparator" w:id="0">
    <w:p w:rsidR="00FE6A6D" w:rsidRDefault="00FE6A6D" w:rsidP="00BB2F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A6D" w:rsidRDefault="00FE6A6D" w:rsidP="00BB2F94">
      <w:r>
        <w:separator/>
      </w:r>
    </w:p>
  </w:footnote>
  <w:footnote w:type="continuationSeparator" w:id="0">
    <w:p w:rsidR="00FE6A6D" w:rsidRDefault="00FE6A6D" w:rsidP="00BB2F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E9" w:rsidRDefault="00A32E83">
    <w:pPr>
      <w:pStyle w:val="a4"/>
    </w:pPr>
    <w:r>
      <w:rPr>
        <w:noProof/>
      </w:rPr>
      <w:drawing>
        <wp:anchor distT="0" distB="0" distL="114300" distR="114300" simplePos="0" relativeHeight="251657728" behindDoc="1" locked="0" layoutInCell="1" allowOverlap="1">
          <wp:simplePos x="0" y="0"/>
          <wp:positionH relativeFrom="column">
            <wp:posOffset>-909955</wp:posOffset>
          </wp:positionH>
          <wp:positionV relativeFrom="paragraph">
            <wp:posOffset>-549275</wp:posOffset>
          </wp:positionV>
          <wp:extent cx="7576820" cy="1352550"/>
          <wp:effectExtent l="19050" t="0" r="5080" b="0"/>
          <wp:wrapNone/>
          <wp:docPr id="1" name="圖片 6" descr="A4-Paper-標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A4-Paper-標頭.jpg"/>
                  <pic:cNvPicPr>
                    <a:picLocks noChangeAspect="1" noChangeArrowheads="1"/>
                  </pic:cNvPicPr>
                </pic:nvPicPr>
                <pic:blipFill>
                  <a:blip r:embed="rId1"/>
                  <a:srcRect/>
                  <a:stretch>
                    <a:fillRect/>
                  </a:stretch>
                </pic:blipFill>
                <pic:spPr bwMode="auto">
                  <a:xfrm>
                    <a:off x="0" y="0"/>
                    <a:ext cx="7576820" cy="135255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6351"/>
    <w:multiLevelType w:val="hybridMultilevel"/>
    <w:tmpl w:val="EB746436"/>
    <w:lvl w:ilvl="0" w:tplc="5C163CF4">
      <w:start w:val="1"/>
      <w:numFmt w:val="decimal"/>
      <w:lvlText w:val="%1)"/>
      <w:lvlJc w:val="left"/>
      <w:pPr>
        <w:tabs>
          <w:tab w:val="num" w:pos="435"/>
        </w:tabs>
        <w:ind w:left="435" w:hanging="4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0E675C7"/>
    <w:multiLevelType w:val="hybridMultilevel"/>
    <w:tmpl w:val="CA64FBDC"/>
    <w:lvl w:ilvl="0" w:tplc="0B843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61E2D56"/>
    <w:multiLevelType w:val="multilevel"/>
    <w:tmpl w:val="FC9C7BA0"/>
    <w:lvl w:ilvl="0">
      <w:start w:val="4"/>
      <w:numFmt w:val="decimal"/>
      <w:lvlText w:val="%1"/>
      <w:lvlJc w:val="left"/>
      <w:pPr>
        <w:tabs>
          <w:tab w:val="num" w:pos="480"/>
        </w:tabs>
        <w:ind w:left="480" w:hanging="480"/>
      </w:pPr>
      <w:rPr>
        <w:rFonts w:hint="default"/>
        <w:b/>
        <w:u w:val="single"/>
      </w:rPr>
    </w:lvl>
    <w:lvl w:ilvl="1">
      <w:start w:val="2"/>
      <w:numFmt w:val="decimal"/>
      <w:lvlText w:val="%1.%2"/>
      <w:lvlJc w:val="left"/>
      <w:pPr>
        <w:tabs>
          <w:tab w:val="num" w:pos="960"/>
        </w:tabs>
        <w:ind w:left="960" w:hanging="480"/>
      </w:pPr>
      <w:rPr>
        <w:rFonts w:hint="default"/>
        <w:b/>
        <w:u w:val="single"/>
      </w:rPr>
    </w:lvl>
    <w:lvl w:ilvl="2">
      <w:start w:val="2"/>
      <w:numFmt w:val="decimal"/>
      <w:lvlText w:val="%1.%2.%3"/>
      <w:lvlJc w:val="left"/>
      <w:pPr>
        <w:tabs>
          <w:tab w:val="num" w:pos="1680"/>
        </w:tabs>
        <w:ind w:left="1680" w:hanging="720"/>
      </w:pPr>
      <w:rPr>
        <w:rFonts w:hint="default"/>
        <w:b/>
        <w:u w:val="single"/>
      </w:rPr>
    </w:lvl>
    <w:lvl w:ilvl="3">
      <w:start w:val="1"/>
      <w:numFmt w:val="decimal"/>
      <w:lvlText w:val="%1.%2.%3.%4"/>
      <w:lvlJc w:val="left"/>
      <w:pPr>
        <w:tabs>
          <w:tab w:val="num" w:pos="2160"/>
        </w:tabs>
        <w:ind w:left="2160" w:hanging="720"/>
      </w:pPr>
      <w:rPr>
        <w:rFonts w:hint="default"/>
        <w:b/>
        <w:u w:val="single"/>
      </w:rPr>
    </w:lvl>
    <w:lvl w:ilvl="4">
      <w:start w:val="1"/>
      <w:numFmt w:val="decimal"/>
      <w:lvlText w:val="%1.%2.%3.%4.%5"/>
      <w:lvlJc w:val="left"/>
      <w:pPr>
        <w:tabs>
          <w:tab w:val="num" w:pos="3000"/>
        </w:tabs>
        <w:ind w:left="3000" w:hanging="1080"/>
      </w:pPr>
      <w:rPr>
        <w:rFonts w:hint="default"/>
        <w:b/>
        <w:u w:val="single"/>
      </w:rPr>
    </w:lvl>
    <w:lvl w:ilvl="5">
      <w:start w:val="1"/>
      <w:numFmt w:val="decimal"/>
      <w:lvlText w:val="%1.%2.%3.%4.%5.%6"/>
      <w:lvlJc w:val="left"/>
      <w:pPr>
        <w:tabs>
          <w:tab w:val="num" w:pos="3480"/>
        </w:tabs>
        <w:ind w:left="3480" w:hanging="1080"/>
      </w:pPr>
      <w:rPr>
        <w:rFonts w:hint="default"/>
        <w:b/>
        <w:u w:val="single"/>
      </w:rPr>
    </w:lvl>
    <w:lvl w:ilvl="6">
      <w:start w:val="1"/>
      <w:numFmt w:val="decimal"/>
      <w:lvlText w:val="%1.%2.%3.%4.%5.%6.%7"/>
      <w:lvlJc w:val="left"/>
      <w:pPr>
        <w:tabs>
          <w:tab w:val="num" w:pos="4320"/>
        </w:tabs>
        <w:ind w:left="4320" w:hanging="1440"/>
      </w:pPr>
      <w:rPr>
        <w:rFonts w:hint="default"/>
        <w:b/>
        <w:u w:val="single"/>
      </w:rPr>
    </w:lvl>
    <w:lvl w:ilvl="7">
      <w:start w:val="1"/>
      <w:numFmt w:val="decimal"/>
      <w:lvlText w:val="%1.%2.%3.%4.%5.%6.%7.%8"/>
      <w:lvlJc w:val="left"/>
      <w:pPr>
        <w:tabs>
          <w:tab w:val="num" w:pos="4800"/>
        </w:tabs>
        <w:ind w:left="4800" w:hanging="1440"/>
      </w:pPr>
      <w:rPr>
        <w:rFonts w:hint="default"/>
        <w:b/>
        <w:u w:val="single"/>
      </w:rPr>
    </w:lvl>
    <w:lvl w:ilvl="8">
      <w:start w:val="1"/>
      <w:numFmt w:val="decimal"/>
      <w:lvlText w:val="%1.%2.%3.%4.%5.%6.%7.%8.%9"/>
      <w:lvlJc w:val="left"/>
      <w:pPr>
        <w:tabs>
          <w:tab w:val="num" w:pos="5640"/>
        </w:tabs>
        <w:ind w:left="5640" w:hanging="1800"/>
      </w:pPr>
      <w:rPr>
        <w:rFonts w:hint="default"/>
        <w:b/>
        <w:u w:val="single"/>
      </w:rPr>
    </w:lvl>
  </w:abstractNum>
  <w:abstractNum w:abstractNumId="3">
    <w:nsid w:val="17A96016"/>
    <w:multiLevelType w:val="hybridMultilevel"/>
    <w:tmpl w:val="8C58B750"/>
    <w:lvl w:ilvl="0" w:tplc="4F4EFD7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1C1D43C4"/>
    <w:multiLevelType w:val="hybridMultilevel"/>
    <w:tmpl w:val="3104B1D2"/>
    <w:lvl w:ilvl="0" w:tplc="E10ADD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2D154B5C"/>
    <w:multiLevelType w:val="hybridMultilevel"/>
    <w:tmpl w:val="94F6393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2F6030E5"/>
    <w:multiLevelType w:val="hybridMultilevel"/>
    <w:tmpl w:val="C6121BE0"/>
    <w:lvl w:ilvl="0" w:tplc="9FB46F1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4EF6413"/>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367261E1"/>
    <w:multiLevelType w:val="hybridMultilevel"/>
    <w:tmpl w:val="9A6A4360"/>
    <w:lvl w:ilvl="0" w:tplc="15803B8A">
      <w:start w:val="1"/>
      <w:numFmt w:val="decimal"/>
      <w:lvlText w:val="%1)"/>
      <w:lvlJc w:val="left"/>
      <w:pPr>
        <w:tabs>
          <w:tab w:val="num" w:pos="435"/>
        </w:tabs>
        <w:ind w:left="435" w:hanging="435"/>
      </w:pPr>
      <w:rPr>
        <w:rFonts w:hint="default"/>
      </w:rPr>
    </w:lvl>
    <w:lvl w:ilvl="1" w:tplc="04090019" w:tentative="1">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38B52C2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4125766D"/>
    <w:multiLevelType w:val="hybridMultilevel"/>
    <w:tmpl w:val="246461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F33B09"/>
    <w:multiLevelType w:val="hybridMultilevel"/>
    <w:tmpl w:val="BB1A826C"/>
    <w:lvl w:ilvl="0" w:tplc="5C163CF4">
      <w:start w:val="1"/>
      <w:numFmt w:val="decimal"/>
      <w:lvlText w:val="%1)"/>
      <w:lvlJc w:val="left"/>
      <w:pPr>
        <w:tabs>
          <w:tab w:val="num" w:pos="435"/>
        </w:tabs>
        <w:ind w:left="435" w:hanging="4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4E8C19B4"/>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51C95874"/>
    <w:multiLevelType w:val="hybridMultilevel"/>
    <w:tmpl w:val="336E80EE"/>
    <w:lvl w:ilvl="0" w:tplc="5C163CF4">
      <w:start w:val="1"/>
      <w:numFmt w:val="decimal"/>
      <w:lvlText w:val="%1)"/>
      <w:lvlJc w:val="left"/>
      <w:pPr>
        <w:tabs>
          <w:tab w:val="num" w:pos="435"/>
        </w:tabs>
        <w:ind w:left="435" w:hanging="4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5EFC4197"/>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7636343B"/>
    <w:multiLevelType w:val="multilevel"/>
    <w:tmpl w:val="0248DF4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num w:numId="1">
    <w:abstractNumId w:val="14"/>
  </w:num>
  <w:num w:numId="2">
    <w:abstractNumId w:val="10"/>
  </w:num>
  <w:num w:numId="3">
    <w:abstractNumId w:val="7"/>
  </w:num>
  <w:num w:numId="4">
    <w:abstractNumId w:val="12"/>
  </w:num>
  <w:num w:numId="5">
    <w:abstractNumId w:val="9"/>
  </w:num>
  <w:num w:numId="6">
    <w:abstractNumId w:val="5"/>
  </w:num>
  <w:num w:numId="7">
    <w:abstractNumId w:val="0"/>
  </w:num>
  <w:num w:numId="8">
    <w:abstractNumId w:val="13"/>
  </w:num>
  <w:num w:numId="9">
    <w:abstractNumId w:val="11"/>
  </w:num>
  <w:num w:numId="10">
    <w:abstractNumId w:val="8"/>
  </w:num>
  <w:num w:numId="11">
    <w:abstractNumId w:val="15"/>
  </w:num>
  <w:num w:numId="12">
    <w:abstractNumId w:val="6"/>
  </w:num>
  <w:num w:numId="13">
    <w:abstractNumId w:val="3"/>
  </w:num>
  <w:num w:numId="14">
    <w:abstractNumId w:val="1"/>
  </w:num>
  <w:num w:numId="15">
    <w:abstractNumId w:val="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2F94"/>
    <w:rsid w:val="000103C8"/>
    <w:rsid w:val="00013EE7"/>
    <w:rsid w:val="00014687"/>
    <w:rsid w:val="00015001"/>
    <w:rsid w:val="00032FD8"/>
    <w:rsid w:val="00036E47"/>
    <w:rsid w:val="000414E0"/>
    <w:rsid w:val="000446E7"/>
    <w:rsid w:val="00047924"/>
    <w:rsid w:val="00060698"/>
    <w:rsid w:val="0006695C"/>
    <w:rsid w:val="00067F40"/>
    <w:rsid w:val="00083494"/>
    <w:rsid w:val="00090B06"/>
    <w:rsid w:val="00097610"/>
    <w:rsid w:val="000E24C7"/>
    <w:rsid w:val="00157193"/>
    <w:rsid w:val="0017609D"/>
    <w:rsid w:val="0018020E"/>
    <w:rsid w:val="001933D5"/>
    <w:rsid w:val="0019672C"/>
    <w:rsid w:val="001B108B"/>
    <w:rsid w:val="001C15E6"/>
    <w:rsid w:val="001E01E8"/>
    <w:rsid w:val="001E0EE0"/>
    <w:rsid w:val="001E3EB3"/>
    <w:rsid w:val="001F0F54"/>
    <w:rsid w:val="00207781"/>
    <w:rsid w:val="002222DE"/>
    <w:rsid w:val="00247994"/>
    <w:rsid w:val="00247E72"/>
    <w:rsid w:val="00257782"/>
    <w:rsid w:val="00260C21"/>
    <w:rsid w:val="00275B97"/>
    <w:rsid w:val="002960A4"/>
    <w:rsid w:val="002A6526"/>
    <w:rsid w:val="002D6EC2"/>
    <w:rsid w:val="002E7067"/>
    <w:rsid w:val="002F3E15"/>
    <w:rsid w:val="00302599"/>
    <w:rsid w:val="0031048E"/>
    <w:rsid w:val="00311809"/>
    <w:rsid w:val="00311E0F"/>
    <w:rsid w:val="003134E0"/>
    <w:rsid w:val="003139BD"/>
    <w:rsid w:val="0031532B"/>
    <w:rsid w:val="0032668C"/>
    <w:rsid w:val="003416F1"/>
    <w:rsid w:val="00355DE0"/>
    <w:rsid w:val="003628FB"/>
    <w:rsid w:val="00362E57"/>
    <w:rsid w:val="003651C1"/>
    <w:rsid w:val="00365B59"/>
    <w:rsid w:val="00370A1C"/>
    <w:rsid w:val="003749F3"/>
    <w:rsid w:val="003845CA"/>
    <w:rsid w:val="00393899"/>
    <w:rsid w:val="003F681B"/>
    <w:rsid w:val="00403C7C"/>
    <w:rsid w:val="00412C3E"/>
    <w:rsid w:val="0041394B"/>
    <w:rsid w:val="00432297"/>
    <w:rsid w:val="00436EE8"/>
    <w:rsid w:val="00440442"/>
    <w:rsid w:val="0044103A"/>
    <w:rsid w:val="00444C61"/>
    <w:rsid w:val="00447006"/>
    <w:rsid w:val="004560A9"/>
    <w:rsid w:val="004564AE"/>
    <w:rsid w:val="00457C37"/>
    <w:rsid w:val="004B175B"/>
    <w:rsid w:val="004B4977"/>
    <w:rsid w:val="004C7ADE"/>
    <w:rsid w:val="004F22BB"/>
    <w:rsid w:val="0050276E"/>
    <w:rsid w:val="00504BC8"/>
    <w:rsid w:val="00507CF0"/>
    <w:rsid w:val="00525C8A"/>
    <w:rsid w:val="00533037"/>
    <w:rsid w:val="00545725"/>
    <w:rsid w:val="0055549A"/>
    <w:rsid w:val="00571B84"/>
    <w:rsid w:val="005969E7"/>
    <w:rsid w:val="005B09B7"/>
    <w:rsid w:val="005B4B1F"/>
    <w:rsid w:val="00612B7F"/>
    <w:rsid w:val="00623C49"/>
    <w:rsid w:val="00641C66"/>
    <w:rsid w:val="00647F59"/>
    <w:rsid w:val="00672D91"/>
    <w:rsid w:val="00673AED"/>
    <w:rsid w:val="00684D68"/>
    <w:rsid w:val="00696BAD"/>
    <w:rsid w:val="006A336E"/>
    <w:rsid w:val="006C5AC1"/>
    <w:rsid w:val="006D247B"/>
    <w:rsid w:val="006D3AF0"/>
    <w:rsid w:val="006F6B8B"/>
    <w:rsid w:val="00721C0A"/>
    <w:rsid w:val="00721F58"/>
    <w:rsid w:val="00735013"/>
    <w:rsid w:val="0074193B"/>
    <w:rsid w:val="00763AA5"/>
    <w:rsid w:val="00771456"/>
    <w:rsid w:val="007A0F45"/>
    <w:rsid w:val="007C0166"/>
    <w:rsid w:val="008060F0"/>
    <w:rsid w:val="008258E6"/>
    <w:rsid w:val="00827C8D"/>
    <w:rsid w:val="00836F3F"/>
    <w:rsid w:val="00851C72"/>
    <w:rsid w:val="00860D73"/>
    <w:rsid w:val="008707D5"/>
    <w:rsid w:val="00875ED3"/>
    <w:rsid w:val="00886EEE"/>
    <w:rsid w:val="008C0103"/>
    <w:rsid w:val="008E4B62"/>
    <w:rsid w:val="008F3E38"/>
    <w:rsid w:val="008F4B02"/>
    <w:rsid w:val="00914169"/>
    <w:rsid w:val="00917C2A"/>
    <w:rsid w:val="00930750"/>
    <w:rsid w:val="009317CD"/>
    <w:rsid w:val="00977613"/>
    <w:rsid w:val="009868BA"/>
    <w:rsid w:val="009927B1"/>
    <w:rsid w:val="009953C0"/>
    <w:rsid w:val="009B59CD"/>
    <w:rsid w:val="009C1430"/>
    <w:rsid w:val="009D1AF8"/>
    <w:rsid w:val="009F7AB2"/>
    <w:rsid w:val="00A16CFC"/>
    <w:rsid w:val="00A21C3D"/>
    <w:rsid w:val="00A23078"/>
    <w:rsid w:val="00A32E83"/>
    <w:rsid w:val="00A40439"/>
    <w:rsid w:val="00A50750"/>
    <w:rsid w:val="00A64B5F"/>
    <w:rsid w:val="00A71D7F"/>
    <w:rsid w:val="00A82925"/>
    <w:rsid w:val="00A87D2B"/>
    <w:rsid w:val="00AD4B85"/>
    <w:rsid w:val="00AD532F"/>
    <w:rsid w:val="00AD54B6"/>
    <w:rsid w:val="00AE331F"/>
    <w:rsid w:val="00B646A2"/>
    <w:rsid w:val="00B7273C"/>
    <w:rsid w:val="00B741D4"/>
    <w:rsid w:val="00B8353B"/>
    <w:rsid w:val="00BA4AE9"/>
    <w:rsid w:val="00BA4CD3"/>
    <w:rsid w:val="00BA6A9C"/>
    <w:rsid w:val="00BB2F94"/>
    <w:rsid w:val="00BB6DBC"/>
    <w:rsid w:val="00BC7D31"/>
    <w:rsid w:val="00BD3CCF"/>
    <w:rsid w:val="00BE0F77"/>
    <w:rsid w:val="00C14A6E"/>
    <w:rsid w:val="00C2290A"/>
    <w:rsid w:val="00C24801"/>
    <w:rsid w:val="00C30D09"/>
    <w:rsid w:val="00CC0E9B"/>
    <w:rsid w:val="00CD1D64"/>
    <w:rsid w:val="00CD30CA"/>
    <w:rsid w:val="00CE1948"/>
    <w:rsid w:val="00CE5FB2"/>
    <w:rsid w:val="00D32FAA"/>
    <w:rsid w:val="00D41674"/>
    <w:rsid w:val="00D5736A"/>
    <w:rsid w:val="00D71BD8"/>
    <w:rsid w:val="00D818B2"/>
    <w:rsid w:val="00DC08A2"/>
    <w:rsid w:val="00DE48FE"/>
    <w:rsid w:val="00DF3333"/>
    <w:rsid w:val="00E05BDD"/>
    <w:rsid w:val="00E146DB"/>
    <w:rsid w:val="00E25A3B"/>
    <w:rsid w:val="00E30D2F"/>
    <w:rsid w:val="00E405ED"/>
    <w:rsid w:val="00E407D8"/>
    <w:rsid w:val="00E417BD"/>
    <w:rsid w:val="00E454F1"/>
    <w:rsid w:val="00E5431E"/>
    <w:rsid w:val="00E72391"/>
    <w:rsid w:val="00E86808"/>
    <w:rsid w:val="00EB36FC"/>
    <w:rsid w:val="00EE5F95"/>
    <w:rsid w:val="00EF625A"/>
    <w:rsid w:val="00F22300"/>
    <w:rsid w:val="00F22666"/>
    <w:rsid w:val="00F25632"/>
    <w:rsid w:val="00F60D00"/>
    <w:rsid w:val="00F6221A"/>
    <w:rsid w:val="00F97D92"/>
    <w:rsid w:val="00FA307B"/>
    <w:rsid w:val="00FD1744"/>
    <w:rsid w:val="00FE6A6D"/>
    <w:rsid w:val="00FE7E6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hsdate"/>
  <w:smartTagType w:namespaceuri="urn:schemas-microsoft-com:office:smarttags" w:name="chmetcnv"/>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Plai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2F94"/>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2F94"/>
    <w:rPr>
      <w:rFonts w:cs="Times New Roman"/>
      <w:color w:val="0000FF"/>
      <w:u w:val="single"/>
    </w:rPr>
  </w:style>
  <w:style w:type="paragraph" w:styleId="a4">
    <w:name w:val="header"/>
    <w:basedOn w:val="a"/>
    <w:link w:val="a5"/>
    <w:rsid w:val="00BB2F94"/>
    <w:pPr>
      <w:tabs>
        <w:tab w:val="center" w:pos="4153"/>
        <w:tab w:val="right" w:pos="8306"/>
      </w:tabs>
      <w:snapToGrid w:val="0"/>
    </w:pPr>
    <w:rPr>
      <w:sz w:val="20"/>
      <w:szCs w:val="20"/>
    </w:rPr>
  </w:style>
  <w:style w:type="character" w:customStyle="1" w:styleId="a5">
    <w:name w:val="頁首 字元"/>
    <w:basedOn w:val="a0"/>
    <w:link w:val="a4"/>
    <w:locked/>
    <w:rsid w:val="00BB2F94"/>
    <w:rPr>
      <w:rFonts w:ascii="Times New Roman" w:eastAsia="Times New Roman" w:hAnsi="Times New Roman" w:cs="Times New Roman"/>
      <w:sz w:val="20"/>
      <w:szCs w:val="20"/>
    </w:rPr>
  </w:style>
  <w:style w:type="paragraph" w:styleId="a6">
    <w:name w:val="footer"/>
    <w:basedOn w:val="a"/>
    <w:link w:val="a7"/>
    <w:rsid w:val="00BB2F94"/>
    <w:pPr>
      <w:tabs>
        <w:tab w:val="center" w:pos="4153"/>
        <w:tab w:val="right" w:pos="8306"/>
      </w:tabs>
      <w:snapToGrid w:val="0"/>
    </w:pPr>
    <w:rPr>
      <w:sz w:val="20"/>
      <w:szCs w:val="20"/>
    </w:rPr>
  </w:style>
  <w:style w:type="character" w:customStyle="1" w:styleId="a7">
    <w:name w:val="頁尾 字元"/>
    <w:basedOn w:val="a0"/>
    <w:link w:val="a6"/>
    <w:locked/>
    <w:rsid w:val="00BB2F94"/>
    <w:rPr>
      <w:rFonts w:ascii="Times New Roman" w:eastAsia="Times New Roman" w:hAnsi="Times New Roman" w:cs="Times New Roman"/>
      <w:sz w:val="20"/>
      <w:szCs w:val="20"/>
    </w:rPr>
  </w:style>
  <w:style w:type="paragraph" w:customStyle="1" w:styleId="PR-Body">
    <w:name w:val="PR-Body"/>
    <w:basedOn w:val="a"/>
    <w:link w:val="PR-BodyChar"/>
    <w:rsid w:val="00BB2F94"/>
    <w:pPr>
      <w:widowControl/>
      <w:snapToGrid w:val="0"/>
    </w:pPr>
    <w:rPr>
      <w:rFonts w:ascii="Arial" w:hAnsi="Arial" w:cs="Arial"/>
      <w:color w:val="000000"/>
      <w:kern w:val="0"/>
      <w:sz w:val="21"/>
      <w:szCs w:val="21"/>
    </w:rPr>
  </w:style>
  <w:style w:type="character" w:customStyle="1" w:styleId="PR-BodyChar">
    <w:name w:val="PR-Body Char"/>
    <w:basedOn w:val="a0"/>
    <w:link w:val="PR-Body"/>
    <w:locked/>
    <w:rsid w:val="00BB2F94"/>
    <w:rPr>
      <w:rFonts w:ascii="Arial" w:eastAsia="Times New Roman" w:hAnsi="Arial" w:cs="Arial"/>
      <w:color w:val="000000"/>
      <w:kern w:val="0"/>
      <w:sz w:val="21"/>
      <w:szCs w:val="21"/>
    </w:rPr>
  </w:style>
  <w:style w:type="character" w:customStyle="1" w:styleId="pr-aboutadvchar">
    <w:name w:val="pr-aboutadvchar"/>
    <w:basedOn w:val="a0"/>
    <w:rsid w:val="00BB2F94"/>
    <w:rPr>
      <w:rFonts w:cs="Times New Roman"/>
    </w:rPr>
  </w:style>
  <w:style w:type="paragraph" w:styleId="a8">
    <w:name w:val="Plain Text"/>
    <w:basedOn w:val="a"/>
    <w:link w:val="a9"/>
    <w:rsid w:val="00BB2F94"/>
    <w:pPr>
      <w:widowControl/>
    </w:pPr>
    <w:rPr>
      <w:rFonts w:ascii="Arial" w:hAnsi="Arial" w:cs="Arial"/>
      <w:kern w:val="0"/>
    </w:rPr>
  </w:style>
  <w:style w:type="character" w:customStyle="1" w:styleId="a9">
    <w:name w:val="純文字 字元"/>
    <w:basedOn w:val="a0"/>
    <w:link w:val="a8"/>
    <w:locked/>
    <w:rsid w:val="00BB2F94"/>
    <w:rPr>
      <w:rFonts w:ascii="Arial" w:eastAsia="Times New Roman" w:hAnsi="Arial" w:cs="Arial"/>
      <w:kern w:val="0"/>
      <w:sz w:val="24"/>
      <w:szCs w:val="24"/>
    </w:rPr>
  </w:style>
  <w:style w:type="character" w:customStyle="1" w:styleId="shorttext1">
    <w:name w:val="short_text1"/>
    <w:basedOn w:val="a0"/>
    <w:rsid w:val="00BB2F94"/>
    <w:rPr>
      <w:rFonts w:cs="Times New Roman"/>
      <w:sz w:val="26"/>
      <w:szCs w:val="26"/>
    </w:rPr>
  </w:style>
  <w:style w:type="character" w:customStyle="1" w:styleId="longtext1">
    <w:name w:val="long_text1"/>
    <w:basedOn w:val="a0"/>
    <w:rsid w:val="00BB2F94"/>
    <w:rPr>
      <w:rFonts w:cs="Times New Roman"/>
      <w:sz w:val="18"/>
      <w:szCs w:val="18"/>
    </w:rPr>
  </w:style>
  <w:style w:type="character" w:customStyle="1" w:styleId="posab">
    <w:name w:val="posab"/>
    <w:basedOn w:val="a0"/>
    <w:rsid w:val="00BB2F94"/>
    <w:rPr>
      <w:rFonts w:cs="Times New Roman"/>
    </w:rPr>
  </w:style>
  <w:style w:type="paragraph" w:styleId="aa">
    <w:name w:val="Balloon Text"/>
    <w:basedOn w:val="a"/>
    <w:link w:val="ab"/>
    <w:semiHidden/>
    <w:rsid w:val="00BB2F94"/>
    <w:rPr>
      <w:rFonts w:ascii="Cambria" w:hAnsi="Cambria"/>
      <w:sz w:val="18"/>
      <w:szCs w:val="18"/>
    </w:rPr>
  </w:style>
  <w:style w:type="character" w:customStyle="1" w:styleId="ab">
    <w:name w:val="註解方塊文字 字元"/>
    <w:basedOn w:val="a0"/>
    <w:link w:val="aa"/>
    <w:semiHidden/>
    <w:locked/>
    <w:rsid w:val="00BB2F94"/>
    <w:rPr>
      <w:rFonts w:ascii="Cambria" w:eastAsia="Times New Roman" w:hAnsi="Cambria" w:cs="Times New Roman"/>
      <w:sz w:val="18"/>
      <w:szCs w:val="18"/>
    </w:rPr>
  </w:style>
  <w:style w:type="table" w:styleId="ac">
    <w:name w:val="Table Grid"/>
    <w:basedOn w:val="a1"/>
    <w:locked/>
    <w:rsid w:val="00D71BD8"/>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438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1491</Words>
  <Characters>8502</Characters>
  <Application>Microsoft Office Word</Application>
  <DocSecurity>0</DocSecurity>
  <Lines>70</Lines>
  <Paragraphs>19</Paragraphs>
  <ScaleCrop>false</ScaleCrop>
  <Company>Advantech</Company>
  <LinksUpToDate>false</LinksUpToDate>
  <CharactersWithSpaces>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TMDXEVM6678L EVM Know issues</dc:title>
  <dc:subject/>
  <dc:creator>jie.tang</dc:creator>
  <cp:keywords/>
  <dc:description/>
  <cp:lastModifiedBy>emily.teng</cp:lastModifiedBy>
  <cp:revision>2</cp:revision>
  <dcterms:created xsi:type="dcterms:W3CDTF">2012-04-10T06:24:00Z</dcterms:created>
  <dcterms:modified xsi:type="dcterms:W3CDTF">2012-04-10T06:24:00Z</dcterms:modified>
</cp:coreProperties>
</file>